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tcPr>
          <w:p w14:paraId="4E50DFB9" w14:textId="77777777" w:rsidR="00974E99" w:rsidRPr="00F55AD7" w:rsidRDefault="00974E99" w:rsidP="00E21A27">
            <w:pPr>
              <w:pStyle w:val="Documenttype"/>
            </w:pPr>
            <w:bookmarkStart w:id="0" w:name="_Hlk66810758"/>
            <w:bookmarkStart w:id="1" w:name="_Hlk60299461"/>
            <w:bookmarkEnd w:id="0"/>
            <w:r w:rsidRPr="00F55AD7">
              <w:t>I</w:t>
            </w:r>
            <w:bookmarkStart w:id="2" w:name="_Ref446317644"/>
            <w:bookmarkEnd w:id="2"/>
            <w:r w:rsidRPr="00F55AD7">
              <w:t xml:space="preserve">ALA </w:t>
            </w:r>
            <w:r w:rsidR="0093492E" w:rsidRPr="00F55AD7">
              <w:t>G</w:t>
            </w:r>
            <w:r w:rsidR="00722236" w:rsidRPr="00F55AD7">
              <w:t>uideline</w:t>
            </w:r>
          </w:p>
        </w:tc>
      </w:tr>
      <w:bookmarkEnd w:id="1"/>
    </w:tbl>
    <w:p w14:paraId="11ABFCF1" w14:textId="5375BAD0" w:rsidR="008972C3" w:rsidRPr="00F55AD7" w:rsidRDefault="008972C3" w:rsidP="003D2A7A"/>
    <w:p w14:paraId="0E135310" w14:textId="77777777" w:rsidR="00D74AE1" w:rsidRPr="00F55AD7" w:rsidRDefault="00D74AE1" w:rsidP="003D2A7A"/>
    <w:p w14:paraId="1666586B" w14:textId="31BFAF2C" w:rsidR="0093492E" w:rsidRPr="00F55AD7" w:rsidRDefault="004E0DBB" w:rsidP="00827301">
      <w:pPr>
        <w:pStyle w:val="Documentnumber"/>
      </w:pPr>
      <w:r>
        <w:t xml:space="preserve">DraFT </w:t>
      </w:r>
      <w:r w:rsidR="003074A8">
        <w:t>G1111-6</w:t>
      </w:r>
    </w:p>
    <w:p w14:paraId="5D9DBE03" w14:textId="1DE320DF" w:rsidR="00F85080" w:rsidRDefault="00F85080" w:rsidP="00F85080">
      <w:pPr>
        <w:rPr>
          <w:caps/>
          <w:color w:val="00558C"/>
          <w:sz w:val="50"/>
          <w:szCs w:val="50"/>
        </w:rPr>
      </w:pPr>
      <w:r w:rsidRPr="008700C4">
        <w:rPr>
          <w:caps/>
          <w:color w:val="00558C"/>
          <w:sz w:val="50"/>
          <w:szCs w:val="50"/>
        </w:rPr>
        <w:t>Producing</w:t>
      </w:r>
      <w:r w:rsidR="00716B74">
        <w:rPr>
          <w:caps/>
          <w:color w:val="00558C"/>
          <w:sz w:val="50"/>
          <w:szCs w:val="50"/>
        </w:rPr>
        <w:t xml:space="preserve"> </w:t>
      </w:r>
      <w:r w:rsidRPr="008700C4">
        <w:rPr>
          <w:caps/>
          <w:color w:val="00558C"/>
          <w:sz w:val="50"/>
          <w:szCs w:val="50"/>
        </w:rPr>
        <w:t xml:space="preserve">Requirements for </w:t>
      </w:r>
      <w:r w:rsidR="003074A8">
        <w:rPr>
          <w:caps/>
          <w:color w:val="00558C"/>
          <w:sz w:val="50"/>
          <w:szCs w:val="50"/>
        </w:rPr>
        <w:t>Electro Optic / Thermal Sensors</w:t>
      </w:r>
    </w:p>
    <w:p w14:paraId="7D876D3C" w14:textId="77777777" w:rsidR="00682A80" w:rsidRDefault="00682A80" w:rsidP="003D2A7A">
      <w:pPr>
        <w:rPr>
          <w:caps/>
          <w:color w:val="00558C"/>
          <w:sz w:val="28"/>
          <w:szCs w:val="28"/>
        </w:rPr>
      </w:pPr>
    </w:p>
    <w:p w14:paraId="2E137E66" w14:textId="0C1A0256" w:rsidR="00F85080" w:rsidRPr="00D740A5" w:rsidRDefault="00F85080" w:rsidP="003D2A7A">
      <w:r>
        <w:rPr>
          <w:caps/>
          <w:color w:val="00558C"/>
          <w:sz w:val="28"/>
          <w:szCs w:val="28"/>
        </w:rPr>
        <w:t xml:space="preserve">Functions, Performance And </w:t>
      </w:r>
      <w:r w:rsidR="00503992" w:rsidRPr="00B4206A">
        <w:rPr>
          <w:caps/>
          <w:color w:val="00558C"/>
          <w:sz w:val="28"/>
          <w:szCs w:val="28"/>
          <w:highlight w:val="lightGray"/>
        </w:rPr>
        <w:t>(XXXX</w:t>
      </w:r>
      <w:r w:rsidR="00503992">
        <w:rPr>
          <w:caps/>
          <w:color w:val="00558C"/>
          <w:sz w:val="28"/>
          <w:szCs w:val="28"/>
        </w:rPr>
        <w:t>)</w:t>
      </w:r>
      <w:r>
        <w:rPr>
          <w:caps/>
          <w:color w:val="00558C"/>
          <w:sz w:val="28"/>
          <w:szCs w:val="28"/>
        </w:rPr>
        <w:t xml:space="preserve"> specifIC Accept</w:t>
      </w:r>
      <w:r w:rsidR="00682A80">
        <w:rPr>
          <w:caps/>
          <w:color w:val="00558C"/>
          <w:sz w:val="28"/>
          <w:szCs w:val="28"/>
        </w:rPr>
        <w:t>AN</w:t>
      </w:r>
      <w:r>
        <w:rPr>
          <w:caps/>
          <w:color w:val="00558C"/>
          <w:sz w:val="28"/>
          <w:szCs w:val="28"/>
        </w:rPr>
        <w:t>ce</w:t>
      </w:r>
    </w:p>
    <w:p w14:paraId="2C6E6347" w14:textId="265578D3" w:rsidR="004E0BBB" w:rsidRDefault="004E0BBB" w:rsidP="003D2A7A">
      <w:pPr>
        <w:rPr>
          <w:ins w:id="3" w:author="Jens Chr. Pedersen" w:date="2021-03-24T15:40:00Z"/>
        </w:rPr>
      </w:pPr>
    </w:p>
    <w:p w14:paraId="3808F25F" w14:textId="4A46F76F" w:rsidR="00EB769A" w:rsidRDefault="00EB769A" w:rsidP="003D2A7A">
      <w:pPr>
        <w:rPr>
          <w:ins w:id="4" w:author="Jens Chr. Pedersen" w:date="2021-03-24T15:40:00Z"/>
        </w:rPr>
      </w:pPr>
    </w:p>
    <w:p w14:paraId="1F8F3DC2" w14:textId="55410C8C" w:rsidR="00EB769A" w:rsidRDefault="00EB769A" w:rsidP="003D2A7A">
      <w:pPr>
        <w:rPr>
          <w:ins w:id="5" w:author="Jens Chr. Pedersen" w:date="2021-03-24T15:40:00Z"/>
        </w:rPr>
      </w:pPr>
    </w:p>
    <w:p w14:paraId="3B8B453B" w14:textId="68EBB143" w:rsidR="00EB769A" w:rsidRDefault="00EB769A" w:rsidP="003D2A7A">
      <w:pPr>
        <w:rPr>
          <w:ins w:id="6" w:author="Jens Chr. Pedersen" w:date="2021-03-24T15:40:00Z"/>
        </w:rPr>
      </w:pPr>
    </w:p>
    <w:p w14:paraId="34FC4676" w14:textId="4D27DEA7" w:rsidR="00EB769A" w:rsidRDefault="00EB769A" w:rsidP="003D2A7A">
      <w:pPr>
        <w:rPr>
          <w:ins w:id="7" w:author="Jens Chr. Pedersen" w:date="2021-03-24T15:40:00Z"/>
        </w:rPr>
      </w:pPr>
    </w:p>
    <w:p w14:paraId="0D9598F1" w14:textId="3F191B16" w:rsidR="00EB769A" w:rsidRDefault="00EB769A" w:rsidP="003D2A7A">
      <w:pPr>
        <w:rPr>
          <w:ins w:id="8" w:author="Jens Chr. Pedersen" w:date="2021-03-24T15:40:00Z"/>
        </w:rPr>
      </w:pPr>
    </w:p>
    <w:p w14:paraId="4130E40C" w14:textId="0BA97E06" w:rsidR="00EB769A" w:rsidRDefault="00EB769A" w:rsidP="003D2A7A">
      <w:pPr>
        <w:rPr>
          <w:ins w:id="9" w:author="Jens Chr. Pedersen" w:date="2021-03-24T15:40:00Z"/>
        </w:rPr>
      </w:pPr>
    </w:p>
    <w:p w14:paraId="0054619C" w14:textId="77777777" w:rsidR="00EB769A" w:rsidRPr="00F55AD7" w:rsidRDefault="00EB769A" w:rsidP="003D2A7A"/>
    <w:p w14:paraId="21E3716A" w14:textId="77777777" w:rsidR="004E0BBB" w:rsidRPr="00F55AD7" w:rsidRDefault="004E0BBB" w:rsidP="003D2A7A"/>
    <w:p w14:paraId="628CFB07" w14:textId="305AB85E" w:rsidR="007C465E" w:rsidRPr="006F11F3" w:rsidRDefault="006F11F3" w:rsidP="003D2A7A">
      <w:pPr>
        <w:rPr>
          <w:color w:val="FF0000"/>
          <w:sz w:val="28"/>
          <w:szCs w:val="36"/>
        </w:rPr>
      </w:pPr>
      <w:r w:rsidRPr="006F11F3">
        <w:rPr>
          <w:color w:val="FF0000"/>
          <w:sz w:val="28"/>
          <w:szCs w:val="36"/>
        </w:rPr>
        <w:t>W</w:t>
      </w:r>
      <w:r w:rsidR="00A47F37" w:rsidRPr="006F11F3">
        <w:rPr>
          <w:color w:val="FF0000"/>
          <w:sz w:val="28"/>
          <w:szCs w:val="36"/>
        </w:rPr>
        <w:t>orking paper</w:t>
      </w:r>
      <w:r w:rsidR="00BC2310" w:rsidRPr="006F11F3">
        <w:rPr>
          <w:color w:val="FF0000"/>
          <w:sz w:val="28"/>
          <w:szCs w:val="36"/>
        </w:rPr>
        <w:t xml:space="preserve">, output from </w:t>
      </w:r>
      <w:r w:rsidR="00CA15A7" w:rsidRPr="006F11F3">
        <w:rPr>
          <w:color w:val="FF0000"/>
          <w:sz w:val="28"/>
          <w:szCs w:val="36"/>
        </w:rPr>
        <w:t xml:space="preserve">VTS </w:t>
      </w:r>
      <w:r w:rsidR="00503992" w:rsidRPr="00B4206A">
        <w:rPr>
          <w:color w:val="FF0000"/>
          <w:sz w:val="28"/>
          <w:szCs w:val="36"/>
          <w:highlight w:val="lightGray"/>
        </w:rPr>
        <w:t>##</w:t>
      </w:r>
      <w:r w:rsidR="00750009" w:rsidRPr="006F11F3">
        <w:rPr>
          <w:color w:val="FF0000"/>
          <w:sz w:val="28"/>
          <w:szCs w:val="36"/>
        </w:rPr>
        <w:t xml:space="preserve"> </w:t>
      </w:r>
    </w:p>
    <w:p w14:paraId="78CCD9F8" w14:textId="41084199" w:rsidR="00A47F37" w:rsidRDefault="00A47F37" w:rsidP="003D2A7A">
      <w:pPr>
        <w:rPr>
          <w:ins w:id="10" w:author="Jens Chr. Pedersen" w:date="2021-03-24T15:40:00Z"/>
          <w:sz w:val="28"/>
          <w:szCs w:val="36"/>
        </w:rPr>
      </w:pPr>
    </w:p>
    <w:p w14:paraId="74C972F4" w14:textId="554B6A93" w:rsidR="00EB769A" w:rsidRDefault="00EB769A" w:rsidP="003D2A7A">
      <w:pPr>
        <w:rPr>
          <w:ins w:id="11" w:author="Jens Chr. Pedersen" w:date="2021-03-24T15:40:00Z"/>
          <w:sz w:val="28"/>
          <w:szCs w:val="36"/>
        </w:rPr>
      </w:pPr>
    </w:p>
    <w:p w14:paraId="49446989" w14:textId="77777777" w:rsidR="00EB769A" w:rsidRDefault="00EB769A" w:rsidP="003D2A7A">
      <w:pPr>
        <w:rPr>
          <w:sz w:val="28"/>
          <w:szCs w:val="36"/>
        </w:rPr>
      </w:pPr>
    </w:p>
    <w:p w14:paraId="6A9BB826" w14:textId="77777777" w:rsidR="00A47F37" w:rsidRPr="004E0DBB" w:rsidRDefault="00A47F37" w:rsidP="003D2A7A">
      <w:pPr>
        <w:rPr>
          <w:lang w:val="da-DK"/>
        </w:rPr>
      </w:pPr>
    </w:p>
    <w:p w14:paraId="4BB4D086" w14:textId="69D231E5" w:rsidR="00925B39" w:rsidRPr="004E0DBB" w:rsidRDefault="00925B39" w:rsidP="003D2A7A">
      <w:pPr>
        <w:rPr>
          <w:lang w:val="da-DK"/>
        </w:rPr>
      </w:pPr>
    </w:p>
    <w:p w14:paraId="160C2403" w14:textId="2CAF5A30" w:rsidR="004E0BBB" w:rsidRPr="00F55AD7" w:rsidRDefault="002735DD" w:rsidP="004E0BBB">
      <w:pPr>
        <w:pStyle w:val="Editionnumber"/>
      </w:pPr>
      <w:r>
        <w:t xml:space="preserve">Edition </w:t>
      </w:r>
      <w:proofErr w:type="spellStart"/>
      <w:r w:rsidR="000654C2">
        <w:t>x</w:t>
      </w:r>
      <w:r>
        <w:t>.</w:t>
      </w:r>
      <w:r w:rsidR="000654C2">
        <w:t>x</w:t>
      </w:r>
      <w:proofErr w:type="spellEnd"/>
    </w:p>
    <w:p w14:paraId="6ACE54B7" w14:textId="33674783" w:rsidR="004E0BBB" w:rsidRDefault="002735DD" w:rsidP="00827301">
      <w:pPr>
        <w:pStyle w:val="Documentdate"/>
      </w:pPr>
      <w:r>
        <w:t>Date (of approval by Council)</w:t>
      </w:r>
    </w:p>
    <w:p w14:paraId="7D0B2951" w14:textId="01AFA2AE" w:rsidR="00BC27F6" w:rsidRDefault="00BC27F6" w:rsidP="00A87080"/>
    <w:p w14:paraId="0894D137" w14:textId="598B320E" w:rsidR="000E0EC6" w:rsidRPr="00F55AD7" w:rsidRDefault="00F404B9" w:rsidP="00F404B9">
      <w:pPr>
        <w:pStyle w:val="MRN"/>
        <w:sectPr w:rsidR="000E0EC6" w:rsidRPr="00F55AD7" w:rsidSect="00F85647">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proofErr w:type="gramStart"/>
      <w:r w:rsidRPr="00844B35">
        <w:t>urn:mrn</w:t>
      </w:r>
      <w:proofErr w:type="gramEnd"/>
      <w:r w:rsidRPr="00844B35">
        <w:t>:iala:pub:g</w:t>
      </w:r>
      <w:r w:rsidR="000654C2">
        <w:t>1111-</w:t>
      </w:r>
      <w:r w:rsidR="00503992">
        <w:t>#</w:t>
      </w:r>
      <w:r w:rsidR="00215772">
        <w:t>(</w:t>
      </w:r>
      <w:r w:rsidR="00A47F37">
        <w:t>2’nd</w:t>
      </w:r>
      <w:r w:rsidR="00215772">
        <w:t xml:space="preserve"> draft)</w:t>
      </w:r>
    </w:p>
    <w:p w14:paraId="502AF1A3" w14:textId="295D1F08" w:rsidR="00914E26" w:rsidRPr="00F55AD7" w:rsidRDefault="00914E26" w:rsidP="00914E26">
      <w:pPr>
        <w:pStyle w:val="BodyText"/>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74CC5DAD" w14:textId="77777777" w:rsidTr="00F404B9">
        <w:tc>
          <w:tcPr>
            <w:tcW w:w="1908" w:type="dxa"/>
          </w:tcPr>
          <w:p w14:paraId="1A84DF12" w14:textId="77777777" w:rsidR="00914E26" w:rsidRPr="00F55AD7" w:rsidRDefault="00914E26" w:rsidP="005D3920">
            <w:pPr>
              <w:pStyle w:val="Documentrevisiontabletitle"/>
            </w:pPr>
            <w:r w:rsidRPr="00F55AD7">
              <w:t>Date</w:t>
            </w:r>
          </w:p>
        </w:tc>
        <w:tc>
          <w:tcPr>
            <w:tcW w:w="6025" w:type="dxa"/>
          </w:tcPr>
          <w:p w14:paraId="766E7BBE" w14:textId="65DE9EBF" w:rsidR="00914E26" w:rsidRPr="00F55AD7" w:rsidRDefault="00F404B9" w:rsidP="005D3920">
            <w:pPr>
              <w:pStyle w:val="Documentrevisiontabletitle"/>
            </w:pPr>
            <w:r>
              <w:t>Details</w:t>
            </w:r>
          </w:p>
        </w:tc>
        <w:tc>
          <w:tcPr>
            <w:tcW w:w="2552" w:type="dxa"/>
          </w:tcPr>
          <w:p w14:paraId="078E2FCC" w14:textId="3FBFC693" w:rsidR="00914E26" w:rsidRPr="00F55AD7" w:rsidRDefault="00F404B9" w:rsidP="005D3920">
            <w:pPr>
              <w:pStyle w:val="Documentrevisiontabletitle"/>
            </w:pPr>
            <w:r>
              <w:t>Approval</w:t>
            </w:r>
          </w:p>
        </w:tc>
      </w:tr>
      <w:tr w:rsidR="005E4659" w:rsidRPr="00F55AD7" w14:paraId="3FD30408" w14:textId="77777777" w:rsidTr="00F404B9">
        <w:trPr>
          <w:trHeight w:val="851"/>
        </w:trPr>
        <w:tc>
          <w:tcPr>
            <w:tcW w:w="1908" w:type="dxa"/>
            <w:vAlign w:val="center"/>
          </w:tcPr>
          <w:p w14:paraId="5F32BB5E" w14:textId="77777777" w:rsidR="00914E26" w:rsidRPr="00CB7D0F" w:rsidRDefault="00914E26" w:rsidP="00CB7D0F">
            <w:pPr>
              <w:pStyle w:val="Tabletext"/>
            </w:pPr>
          </w:p>
        </w:tc>
        <w:tc>
          <w:tcPr>
            <w:tcW w:w="6025" w:type="dxa"/>
            <w:vAlign w:val="center"/>
          </w:tcPr>
          <w:p w14:paraId="55627E25" w14:textId="77777777" w:rsidR="008700C4" w:rsidRDefault="008700C4" w:rsidP="008700C4">
            <w:pPr>
              <w:pStyle w:val="Tabletext"/>
            </w:pPr>
            <w:r>
              <w:t>Edition 1.0</w:t>
            </w:r>
          </w:p>
          <w:p w14:paraId="795B9690" w14:textId="77777777" w:rsidR="00A04281" w:rsidRDefault="00A04281" w:rsidP="00A04281">
            <w:pPr>
              <w:pStyle w:val="BodyText"/>
            </w:pPr>
            <w:r w:rsidRPr="00FB203B">
              <w:rPr>
                <w:i/>
                <w:highlight w:val="lightGray"/>
              </w:rPr>
              <w:t>Replace text as appropriate to series-specific sensor.</w:t>
            </w:r>
          </w:p>
          <w:p w14:paraId="49ABFBD0" w14:textId="77777777" w:rsidR="00A04281" w:rsidRDefault="00A04281" w:rsidP="00A04281">
            <w:pPr>
              <w:pStyle w:val="BodyText"/>
              <w:rPr>
                <w:sz w:val="18"/>
              </w:rPr>
            </w:pPr>
          </w:p>
          <w:p w14:paraId="3E8E352C" w14:textId="65E82ACF" w:rsidR="008700C4" w:rsidRPr="00A04281" w:rsidRDefault="00A04281" w:rsidP="00A04281">
            <w:pPr>
              <w:pStyle w:val="Tabletext"/>
              <w:rPr>
                <w:strike/>
              </w:rPr>
            </w:pPr>
            <w:r w:rsidRPr="00A04281">
              <w:rPr>
                <w:strike/>
              </w:rPr>
              <w:t xml:space="preserve"> </w:t>
            </w:r>
            <w:r w:rsidR="008700C4" w:rsidRPr="00A04281">
              <w:rPr>
                <w:strike/>
              </w:rPr>
              <w:t xml:space="preserve">This document originated from Guideline G1111 which has been subdivided into </w:t>
            </w:r>
            <w:r w:rsidR="008700C4" w:rsidRPr="004A431D">
              <w:rPr>
                <w:strike/>
              </w:rPr>
              <w:t>13</w:t>
            </w:r>
            <w:r w:rsidR="008700C4" w:rsidRPr="00A04281">
              <w:rPr>
                <w:strike/>
              </w:rPr>
              <w:t xml:space="preserve"> sub-guidelines, including this document.  Document structure revised, Basic, Standard and Advanced substituted with guidance on specific areas including Inland VTS, Ports, Ports Approach and Coastal VTS. Guidance on </w:t>
            </w:r>
            <w:r w:rsidR="00BC0A7C" w:rsidRPr="00A04281">
              <w:rPr>
                <w:strike/>
              </w:rPr>
              <w:t>offshore</w:t>
            </w:r>
            <w:r w:rsidR="008700C4" w:rsidRPr="00A04281">
              <w:rPr>
                <w:strike/>
              </w:rPr>
              <w:t xml:space="preserve"> related VTS and Acceptance of VTS Radar Systems added.</w:t>
            </w:r>
          </w:p>
          <w:p w14:paraId="75EC1954" w14:textId="3C922B97" w:rsidR="00E73CD2" w:rsidRPr="00A04281" w:rsidRDefault="00E73CD2" w:rsidP="008700C4">
            <w:pPr>
              <w:pStyle w:val="Tabletext"/>
              <w:rPr>
                <w:strike/>
              </w:rPr>
            </w:pPr>
            <w:r w:rsidRPr="00A04281">
              <w:rPr>
                <w:strike/>
              </w:rPr>
              <w:t xml:space="preserve">Measurements in </w:t>
            </w:r>
            <w:r w:rsidR="00BC0A7C" w:rsidRPr="00A04281">
              <w:rPr>
                <w:strike/>
              </w:rPr>
              <w:t>Metric terms</w:t>
            </w:r>
            <w:r w:rsidRPr="00A04281">
              <w:rPr>
                <w:strike/>
              </w:rPr>
              <w:t xml:space="preserve"> adopted for Inland Waterways</w:t>
            </w:r>
            <w:r w:rsidR="006F11F3" w:rsidRPr="00A04281">
              <w:rPr>
                <w:strike/>
              </w:rPr>
              <w:t xml:space="preserve"> only</w:t>
            </w:r>
            <w:r w:rsidRPr="00A04281">
              <w:rPr>
                <w:strike/>
              </w:rPr>
              <w:t>.</w:t>
            </w:r>
          </w:p>
          <w:p w14:paraId="384AF95D" w14:textId="709AA9C1" w:rsidR="00914E26" w:rsidRPr="00CB7D0F" w:rsidRDefault="008700C4" w:rsidP="008700C4">
            <w:pPr>
              <w:pStyle w:val="Tabletext"/>
            </w:pPr>
            <w:r w:rsidRPr="00A04281">
              <w:rPr>
                <w:strike/>
              </w:rPr>
              <w:t>(Note - G1111 originated from annex of Recommendation V-128 Ed 3 in May 2015)</w:t>
            </w:r>
          </w:p>
        </w:tc>
        <w:tc>
          <w:tcPr>
            <w:tcW w:w="2552" w:type="dxa"/>
            <w:vAlign w:val="center"/>
          </w:tcPr>
          <w:p w14:paraId="2F4D3410" w14:textId="4B00808C" w:rsidR="00914E26" w:rsidRPr="00CB7D0F" w:rsidRDefault="00914E26" w:rsidP="00CB7D0F">
            <w:pPr>
              <w:pStyle w:val="Tabletext"/>
            </w:pPr>
          </w:p>
        </w:tc>
      </w:tr>
      <w:tr w:rsidR="005E4659" w:rsidRPr="00F55AD7" w14:paraId="32499553" w14:textId="77777777" w:rsidTr="00F404B9">
        <w:trPr>
          <w:trHeight w:val="851"/>
        </w:trPr>
        <w:tc>
          <w:tcPr>
            <w:tcW w:w="1908" w:type="dxa"/>
            <w:vAlign w:val="center"/>
          </w:tcPr>
          <w:p w14:paraId="1D4E85EB" w14:textId="77777777" w:rsidR="00914E26" w:rsidRPr="00CB7D0F" w:rsidRDefault="00914E26" w:rsidP="00CB7D0F">
            <w:pPr>
              <w:pStyle w:val="Tabletext"/>
            </w:pPr>
          </w:p>
        </w:tc>
        <w:tc>
          <w:tcPr>
            <w:tcW w:w="6025" w:type="dxa"/>
            <w:vAlign w:val="center"/>
          </w:tcPr>
          <w:p w14:paraId="68744822" w14:textId="77777777" w:rsidR="00914E26" w:rsidRPr="00CB7D0F" w:rsidRDefault="00914E26" w:rsidP="00CB7D0F">
            <w:pPr>
              <w:pStyle w:val="Tabletext"/>
            </w:pPr>
          </w:p>
        </w:tc>
        <w:tc>
          <w:tcPr>
            <w:tcW w:w="2552" w:type="dxa"/>
            <w:vAlign w:val="center"/>
          </w:tcPr>
          <w:p w14:paraId="5000304B" w14:textId="77777777" w:rsidR="00914E26" w:rsidRPr="00CB7D0F" w:rsidRDefault="00914E26" w:rsidP="00CB7D0F">
            <w:pPr>
              <w:pStyle w:val="Tabletext"/>
            </w:pPr>
          </w:p>
        </w:tc>
      </w:tr>
      <w:tr w:rsidR="005E4659" w:rsidRPr="00F55AD7" w14:paraId="2CD549C5" w14:textId="77777777" w:rsidTr="00F404B9">
        <w:trPr>
          <w:trHeight w:val="851"/>
        </w:trPr>
        <w:tc>
          <w:tcPr>
            <w:tcW w:w="1908" w:type="dxa"/>
            <w:vAlign w:val="center"/>
          </w:tcPr>
          <w:p w14:paraId="4BF25017" w14:textId="77777777" w:rsidR="00914E26" w:rsidRPr="00CB7D0F" w:rsidRDefault="00914E26" w:rsidP="00CB7D0F">
            <w:pPr>
              <w:pStyle w:val="Tabletext"/>
            </w:pPr>
          </w:p>
        </w:tc>
        <w:tc>
          <w:tcPr>
            <w:tcW w:w="6025" w:type="dxa"/>
            <w:vAlign w:val="center"/>
          </w:tcPr>
          <w:p w14:paraId="29F77260" w14:textId="77777777" w:rsidR="00914E26" w:rsidRPr="00CB7D0F" w:rsidRDefault="00914E26" w:rsidP="00CB7D0F">
            <w:pPr>
              <w:pStyle w:val="Tabletext"/>
            </w:pPr>
          </w:p>
        </w:tc>
        <w:tc>
          <w:tcPr>
            <w:tcW w:w="2552" w:type="dxa"/>
            <w:vAlign w:val="center"/>
          </w:tcPr>
          <w:p w14:paraId="14EB958F" w14:textId="77777777" w:rsidR="00914E26" w:rsidRPr="00CB7D0F" w:rsidRDefault="00914E26" w:rsidP="00CB7D0F">
            <w:pPr>
              <w:pStyle w:val="Tabletext"/>
            </w:pPr>
          </w:p>
        </w:tc>
      </w:tr>
      <w:tr w:rsidR="005E4659" w:rsidRPr="00F55AD7" w14:paraId="4DDBD6D9" w14:textId="77777777" w:rsidTr="00F404B9">
        <w:trPr>
          <w:trHeight w:val="851"/>
        </w:trPr>
        <w:tc>
          <w:tcPr>
            <w:tcW w:w="1908" w:type="dxa"/>
            <w:vAlign w:val="center"/>
          </w:tcPr>
          <w:p w14:paraId="0D7BD499" w14:textId="77777777" w:rsidR="00914E26" w:rsidRPr="00CB7D0F" w:rsidRDefault="00914E26" w:rsidP="00CB7D0F">
            <w:pPr>
              <w:pStyle w:val="Tabletext"/>
            </w:pPr>
          </w:p>
        </w:tc>
        <w:tc>
          <w:tcPr>
            <w:tcW w:w="6025" w:type="dxa"/>
            <w:vAlign w:val="center"/>
          </w:tcPr>
          <w:p w14:paraId="6297B6BD" w14:textId="77777777" w:rsidR="00914E26" w:rsidRPr="00CB7D0F" w:rsidRDefault="00914E26" w:rsidP="00CB7D0F">
            <w:pPr>
              <w:pStyle w:val="Tabletext"/>
            </w:pPr>
          </w:p>
        </w:tc>
        <w:tc>
          <w:tcPr>
            <w:tcW w:w="2552" w:type="dxa"/>
            <w:vAlign w:val="center"/>
          </w:tcPr>
          <w:p w14:paraId="714A6399" w14:textId="77777777" w:rsidR="00914E26" w:rsidRPr="00CB7D0F" w:rsidRDefault="00914E26" w:rsidP="00CB7D0F">
            <w:pPr>
              <w:pStyle w:val="Tabletext"/>
            </w:pPr>
          </w:p>
        </w:tc>
      </w:tr>
      <w:tr w:rsidR="005E4659" w:rsidRPr="00F55AD7" w14:paraId="31F6CB5E" w14:textId="77777777" w:rsidTr="00F404B9">
        <w:trPr>
          <w:trHeight w:val="851"/>
        </w:trPr>
        <w:tc>
          <w:tcPr>
            <w:tcW w:w="1908" w:type="dxa"/>
            <w:vAlign w:val="center"/>
          </w:tcPr>
          <w:p w14:paraId="05CE1CD3" w14:textId="77777777" w:rsidR="00914E26" w:rsidRPr="00CB7D0F" w:rsidRDefault="00914E26" w:rsidP="00CB7D0F">
            <w:pPr>
              <w:pStyle w:val="Tabletext"/>
            </w:pPr>
          </w:p>
        </w:tc>
        <w:tc>
          <w:tcPr>
            <w:tcW w:w="6025" w:type="dxa"/>
            <w:vAlign w:val="center"/>
          </w:tcPr>
          <w:p w14:paraId="4F3483E6" w14:textId="77777777" w:rsidR="00914E26" w:rsidRPr="00CB7D0F" w:rsidRDefault="00914E26" w:rsidP="00CB7D0F">
            <w:pPr>
              <w:pStyle w:val="Tabletext"/>
            </w:pPr>
          </w:p>
        </w:tc>
        <w:tc>
          <w:tcPr>
            <w:tcW w:w="2552" w:type="dxa"/>
            <w:vAlign w:val="center"/>
          </w:tcPr>
          <w:p w14:paraId="2CB4DFB4" w14:textId="77777777" w:rsidR="00914E26" w:rsidRPr="00CB7D0F" w:rsidRDefault="00914E26" w:rsidP="00CB7D0F">
            <w:pPr>
              <w:pStyle w:val="Tabletext"/>
            </w:pPr>
          </w:p>
        </w:tc>
      </w:tr>
      <w:tr w:rsidR="005E4659" w:rsidRPr="00F55AD7" w14:paraId="66D0F55C" w14:textId="77777777" w:rsidTr="00F404B9">
        <w:trPr>
          <w:trHeight w:val="851"/>
        </w:trPr>
        <w:tc>
          <w:tcPr>
            <w:tcW w:w="1908" w:type="dxa"/>
            <w:vAlign w:val="center"/>
          </w:tcPr>
          <w:p w14:paraId="63E499DB" w14:textId="77777777" w:rsidR="00914E26" w:rsidRPr="00CB7D0F" w:rsidRDefault="00914E26" w:rsidP="00CB7D0F">
            <w:pPr>
              <w:pStyle w:val="Tabletext"/>
            </w:pPr>
          </w:p>
        </w:tc>
        <w:tc>
          <w:tcPr>
            <w:tcW w:w="6025" w:type="dxa"/>
            <w:vAlign w:val="center"/>
          </w:tcPr>
          <w:p w14:paraId="53EF560D" w14:textId="77777777" w:rsidR="00914E26" w:rsidRPr="00CB7D0F" w:rsidRDefault="00914E26" w:rsidP="00CB7D0F">
            <w:pPr>
              <w:pStyle w:val="Tabletext"/>
            </w:pPr>
          </w:p>
        </w:tc>
        <w:tc>
          <w:tcPr>
            <w:tcW w:w="2552" w:type="dxa"/>
            <w:vAlign w:val="center"/>
          </w:tcPr>
          <w:p w14:paraId="1FC5155B" w14:textId="77777777" w:rsidR="00914E26" w:rsidRPr="00CB7D0F" w:rsidRDefault="00914E26" w:rsidP="00CB7D0F">
            <w:pPr>
              <w:pStyle w:val="Tabletext"/>
            </w:pPr>
          </w:p>
        </w:tc>
      </w:tr>
      <w:tr w:rsidR="005E4659" w:rsidRPr="00F55AD7" w14:paraId="71EE1ED8" w14:textId="77777777" w:rsidTr="00F404B9">
        <w:trPr>
          <w:trHeight w:val="851"/>
        </w:trPr>
        <w:tc>
          <w:tcPr>
            <w:tcW w:w="1908" w:type="dxa"/>
            <w:vAlign w:val="center"/>
          </w:tcPr>
          <w:p w14:paraId="7961B830" w14:textId="77777777" w:rsidR="00914E26" w:rsidRPr="00CB7D0F" w:rsidRDefault="00914E26" w:rsidP="00CB7D0F">
            <w:pPr>
              <w:pStyle w:val="Tabletext"/>
            </w:pPr>
          </w:p>
        </w:tc>
        <w:tc>
          <w:tcPr>
            <w:tcW w:w="6025" w:type="dxa"/>
            <w:vAlign w:val="center"/>
          </w:tcPr>
          <w:p w14:paraId="34E40D9D" w14:textId="77777777" w:rsidR="00914E26" w:rsidRPr="00CB7D0F" w:rsidRDefault="00914E26" w:rsidP="00CB7D0F">
            <w:pPr>
              <w:pStyle w:val="Tabletext"/>
            </w:pPr>
          </w:p>
        </w:tc>
        <w:tc>
          <w:tcPr>
            <w:tcW w:w="2552" w:type="dxa"/>
            <w:vAlign w:val="center"/>
          </w:tcPr>
          <w:p w14:paraId="2BEB0366" w14:textId="77777777" w:rsidR="00914E26" w:rsidRPr="00CB7D0F" w:rsidRDefault="00914E26" w:rsidP="00CB7D0F">
            <w:pPr>
              <w:pStyle w:val="Tabletext"/>
            </w:pPr>
          </w:p>
        </w:tc>
      </w:tr>
    </w:tbl>
    <w:p w14:paraId="5722268C" w14:textId="77777777" w:rsidR="00914E26" w:rsidRPr="00F55AD7" w:rsidRDefault="00914E26" w:rsidP="00D74AE1"/>
    <w:p w14:paraId="542DC038" w14:textId="77777777" w:rsidR="005E4659" w:rsidRPr="00F55AD7" w:rsidRDefault="005E4659" w:rsidP="008069C5">
      <w:pPr>
        <w:pStyle w:val="BodyText"/>
        <w:sectPr w:rsidR="005E4659" w:rsidRPr="00F55AD7" w:rsidSect="00844B35">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7C470355" w14:textId="7E154DB2" w:rsidR="00292505" w:rsidRDefault="000332ED">
      <w:pPr>
        <w:pStyle w:val="TOC1"/>
        <w:rPr>
          <w:rFonts w:eastAsiaTheme="minorEastAsia"/>
          <w:b w:val="0"/>
          <w:caps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"1-1" </w:instrText>
      </w:r>
      <w:r>
        <w:rPr>
          <w:rFonts w:eastAsia="Times New Roman" w:cs="Times New Roman"/>
          <w:b w:val="0"/>
          <w:szCs w:val="20"/>
        </w:rPr>
        <w:fldChar w:fldCharType="separate"/>
      </w:r>
      <w:r w:rsidR="00292505" w:rsidRPr="005F35B9">
        <w:t>1.</w:t>
      </w:r>
      <w:r w:rsidR="00292505">
        <w:rPr>
          <w:rFonts w:eastAsiaTheme="minorEastAsia"/>
          <w:b w:val="0"/>
          <w:caps w:val="0"/>
          <w:color w:val="auto"/>
          <w:lang w:eastAsia="en-GB"/>
        </w:rPr>
        <w:tab/>
      </w:r>
      <w:r w:rsidR="00292505">
        <w:t>INTRODUCTION</w:t>
      </w:r>
      <w:r w:rsidR="00292505">
        <w:tab/>
      </w:r>
      <w:r w:rsidR="00292505">
        <w:fldChar w:fldCharType="begin"/>
      </w:r>
      <w:r w:rsidR="00292505">
        <w:instrText xml:space="preserve"> PAGEREF _Toc83420710 \h </w:instrText>
      </w:r>
      <w:r w:rsidR="00292505">
        <w:fldChar w:fldCharType="separate"/>
      </w:r>
      <w:r w:rsidR="00292505">
        <w:t>4</w:t>
      </w:r>
      <w:r w:rsidR="00292505">
        <w:fldChar w:fldCharType="end"/>
      </w:r>
    </w:p>
    <w:p w14:paraId="4B57C565" w14:textId="45C7A2F6" w:rsidR="00292505" w:rsidRDefault="00292505">
      <w:pPr>
        <w:pStyle w:val="TOC1"/>
        <w:rPr>
          <w:rFonts w:eastAsiaTheme="minorEastAsia"/>
          <w:b w:val="0"/>
          <w:caps w:val="0"/>
          <w:color w:val="auto"/>
          <w:lang w:eastAsia="en-GB"/>
        </w:rPr>
      </w:pPr>
      <w:r w:rsidRPr="005F35B9">
        <w:t>2.</w:t>
      </w:r>
      <w:r>
        <w:rPr>
          <w:rFonts w:eastAsiaTheme="minorEastAsia"/>
          <w:b w:val="0"/>
          <w:caps w:val="0"/>
          <w:color w:val="auto"/>
          <w:lang w:eastAsia="en-GB"/>
        </w:rPr>
        <w:tab/>
      </w:r>
      <w:r>
        <w:t>DEFINITIONS</w:t>
      </w:r>
      <w:r>
        <w:tab/>
      </w:r>
      <w:r>
        <w:fldChar w:fldCharType="begin"/>
      </w:r>
      <w:r>
        <w:instrText xml:space="preserve"> PAGEREF _Toc83420711 \h </w:instrText>
      </w:r>
      <w:r>
        <w:fldChar w:fldCharType="separate"/>
      </w:r>
      <w:r>
        <w:t>5</w:t>
      </w:r>
      <w:r>
        <w:fldChar w:fldCharType="end"/>
      </w:r>
    </w:p>
    <w:p w14:paraId="013C94BA" w14:textId="2E5373FD" w:rsidR="00292505" w:rsidRDefault="00292505">
      <w:pPr>
        <w:pStyle w:val="TOC1"/>
        <w:rPr>
          <w:rFonts w:eastAsiaTheme="minorEastAsia"/>
          <w:b w:val="0"/>
          <w:caps w:val="0"/>
          <w:color w:val="auto"/>
          <w:lang w:eastAsia="en-GB"/>
        </w:rPr>
      </w:pPr>
      <w:r w:rsidRPr="005F35B9">
        <w:t>3.</w:t>
      </w:r>
      <w:r>
        <w:rPr>
          <w:rFonts w:eastAsiaTheme="minorEastAsia"/>
          <w:b w:val="0"/>
          <w:caps w:val="0"/>
          <w:color w:val="auto"/>
          <w:lang w:eastAsia="en-GB"/>
        </w:rPr>
        <w:tab/>
      </w:r>
      <w:r>
        <w:t>References</w:t>
      </w:r>
      <w:r>
        <w:tab/>
      </w:r>
      <w:r>
        <w:fldChar w:fldCharType="begin"/>
      </w:r>
      <w:r>
        <w:instrText xml:space="preserve"> PAGEREF _Toc83420712 \h </w:instrText>
      </w:r>
      <w:r>
        <w:fldChar w:fldCharType="separate"/>
      </w:r>
      <w:r>
        <w:t>5</w:t>
      </w:r>
      <w:r>
        <w:fldChar w:fldCharType="end"/>
      </w:r>
    </w:p>
    <w:p w14:paraId="0C225FAB" w14:textId="2949F211" w:rsidR="00292505" w:rsidRDefault="00292505">
      <w:pPr>
        <w:pStyle w:val="TOC1"/>
        <w:rPr>
          <w:rFonts w:eastAsiaTheme="minorEastAsia"/>
          <w:b w:val="0"/>
          <w:caps w:val="0"/>
          <w:color w:val="auto"/>
          <w:lang w:eastAsia="en-GB"/>
        </w:rPr>
      </w:pPr>
      <w:r w:rsidRPr="005F35B9">
        <w:t>4.</w:t>
      </w:r>
      <w:r>
        <w:rPr>
          <w:rFonts w:eastAsiaTheme="minorEastAsia"/>
          <w:b w:val="0"/>
          <w:caps w:val="0"/>
          <w:color w:val="auto"/>
          <w:lang w:eastAsia="en-GB"/>
        </w:rPr>
        <w:tab/>
      </w:r>
      <w:r>
        <w:t>Abbreviations</w:t>
      </w:r>
      <w:r>
        <w:tab/>
      </w:r>
      <w:r>
        <w:fldChar w:fldCharType="begin"/>
      </w:r>
      <w:r>
        <w:instrText xml:space="preserve"> PAGEREF _Toc83420713 \h </w:instrText>
      </w:r>
      <w:r>
        <w:fldChar w:fldCharType="separate"/>
      </w:r>
      <w:r>
        <w:t>5</w:t>
      </w:r>
      <w:r>
        <w:fldChar w:fldCharType="end"/>
      </w:r>
    </w:p>
    <w:p w14:paraId="1DBCCA2A" w14:textId="1C5E153A" w:rsidR="00292505" w:rsidRDefault="00292505">
      <w:pPr>
        <w:pStyle w:val="TOC1"/>
        <w:rPr>
          <w:rFonts w:eastAsiaTheme="minorEastAsia"/>
          <w:b w:val="0"/>
          <w:caps w:val="0"/>
          <w:color w:val="auto"/>
          <w:lang w:eastAsia="en-GB"/>
        </w:rPr>
      </w:pPr>
      <w:r w:rsidRPr="005F35B9">
        <w:t>5.</w:t>
      </w:r>
      <w:r>
        <w:rPr>
          <w:rFonts w:eastAsiaTheme="minorEastAsia"/>
          <w:b w:val="0"/>
          <w:caps w:val="0"/>
          <w:color w:val="auto"/>
          <w:lang w:eastAsia="en-GB"/>
        </w:rPr>
        <w:tab/>
      </w:r>
      <w:r>
        <w:t>Operational OVERVIEW</w:t>
      </w:r>
      <w:r>
        <w:tab/>
      </w:r>
      <w:r>
        <w:fldChar w:fldCharType="begin"/>
      </w:r>
      <w:r>
        <w:instrText xml:space="preserve"> PAGEREF _Toc83420714 \h </w:instrText>
      </w:r>
      <w:r>
        <w:fldChar w:fldCharType="separate"/>
      </w:r>
      <w:r>
        <w:t>6</w:t>
      </w:r>
      <w:r>
        <w:fldChar w:fldCharType="end"/>
      </w:r>
    </w:p>
    <w:p w14:paraId="6EA45E39" w14:textId="0D9A44DD" w:rsidR="00292505" w:rsidRDefault="00292505">
      <w:pPr>
        <w:pStyle w:val="TOC1"/>
        <w:rPr>
          <w:rFonts w:eastAsiaTheme="minorEastAsia"/>
          <w:b w:val="0"/>
          <w:caps w:val="0"/>
          <w:color w:val="auto"/>
          <w:lang w:eastAsia="en-GB"/>
        </w:rPr>
      </w:pPr>
      <w:r w:rsidRPr="005F35B9">
        <w:t>6.</w:t>
      </w:r>
      <w:r>
        <w:rPr>
          <w:rFonts w:eastAsiaTheme="minorEastAsia"/>
          <w:b w:val="0"/>
          <w:caps w:val="0"/>
          <w:color w:val="auto"/>
          <w:lang w:eastAsia="en-GB"/>
        </w:rPr>
        <w:tab/>
      </w:r>
      <w:r>
        <w:t>Producing Functional and Performance requirements</w:t>
      </w:r>
      <w:r>
        <w:tab/>
      </w:r>
      <w:r>
        <w:fldChar w:fldCharType="begin"/>
      </w:r>
      <w:r>
        <w:instrText xml:space="preserve"> PAGEREF _Toc83420715 \h </w:instrText>
      </w:r>
      <w:r>
        <w:fldChar w:fldCharType="separate"/>
      </w:r>
      <w:r>
        <w:t>9</w:t>
      </w:r>
      <w:r>
        <w:fldChar w:fldCharType="end"/>
      </w:r>
    </w:p>
    <w:p w14:paraId="2CDCD7BA" w14:textId="74DA7853" w:rsidR="00642025" w:rsidRPr="00F55AD7" w:rsidRDefault="000332ED" w:rsidP="00CB7D0F">
      <w:pPr>
        <w:pStyle w:val="BodyText"/>
      </w:pPr>
      <w:r>
        <w:rPr>
          <w:rFonts w:eastAsia="Times New Roman" w:cs="Times New Roman"/>
          <w:b/>
          <w:noProof/>
          <w:color w:val="00558C" w:themeColor="accent1"/>
          <w:szCs w:val="20"/>
        </w:rPr>
        <w:fldChar w:fldCharType="end"/>
      </w:r>
    </w:p>
    <w:p w14:paraId="6926CAC1" w14:textId="77777777" w:rsidR="007302BB" w:rsidRDefault="007302BB" w:rsidP="00466DD5">
      <w:pPr>
        <w:pStyle w:val="ListofFigures"/>
      </w:pPr>
    </w:p>
    <w:p w14:paraId="33893BB9" w14:textId="4B0F42F6" w:rsidR="007302BB" w:rsidRDefault="007302BB" w:rsidP="00466DD5">
      <w:pPr>
        <w:pStyle w:val="ListofFigures"/>
      </w:pPr>
    </w:p>
    <w:p w14:paraId="2388C118" w14:textId="77777777" w:rsidR="00EA7DEC" w:rsidRPr="00EA7DEC" w:rsidRDefault="00EA7DEC" w:rsidP="00EA7DEC"/>
    <w:p w14:paraId="2F4CCDD1" w14:textId="65095EDD" w:rsidR="00466DD5" w:rsidRPr="00CB7D0F" w:rsidRDefault="002F265A" w:rsidP="00466DD5">
      <w:pPr>
        <w:pStyle w:val="ListofFigures"/>
      </w:pPr>
      <w:r w:rsidRPr="00F55AD7">
        <w:t>List of Tables</w:t>
      </w:r>
      <w:r w:rsidR="00176BB8">
        <w:t xml:space="preserve"> </w:t>
      </w:r>
    </w:p>
    <w:p w14:paraId="38B0B672" w14:textId="5DB98DC6" w:rsidR="00161325" w:rsidRPr="00CB7D0F" w:rsidRDefault="00161325" w:rsidP="00CB7D0F">
      <w:pPr>
        <w:pStyle w:val="BodyText"/>
      </w:pPr>
    </w:p>
    <w:p w14:paraId="4A4B52F3" w14:textId="2C5909A3" w:rsidR="00176BB8" w:rsidRDefault="00994D97" w:rsidP="00466DD5">
      <w:pPr>
        <w:pStyle w:val="ListofFigures"/>
      </w:pPr>
      <w:r w:rsidRPr="00F55AD7">
        <w:t>List of Figures</w:t>
      </w:r>
    </w:p>
    <w:p w14:paraId="6ED36DB5" w14:textId="77777777" w:rsidR="00D11B48" w:rsidRPr="00D11B48" w:rsidRDefault="00D11B48" w:rsidP="00D11B48"/>
    <w:p w14:paraId="58890DCE" w14:textId="77777777" w:rsidR="00790277" w:rsidRPr="00462095" w:rsidRDefault="00790277" w:rsidP="00462095">
      <w:pPr>
        <w:pStyle w:val="BodyText"/>
        <w:sectPr w:rsidR="00790277" w:rsidRPr="00462095"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357D3282" w14:textId="223DB8B6" w:rsidR="003A6A32" w:rsidRDefault="00141ACF" w:rsidP="00141ACF">
      <w:pPr>
        <w:pStyle w:val="Heading1"/>
      </w:pPr>
      <w:bookmarkStart w:id="12" w:name="_Ref66800667"/>
      <w:bookmarkStart w:id="13" w:name="_Toc83420710"/>
      <w:r w:rsidRPr="00141ACF">
        <w:lastRenderedPageBreak/>
        <w:t>INTRODUCTION</w:t>
      </w:r>
      <w:bookmarkEnd w:id="12"/>
      <w:bookmarkEnd w:id="13"/>
    </w:p>
    <w:p w14:paraId="40FDA680" w14:textId="2F5B93D2" w:rsidR="00141ACF" w:rsidRDefault="00141ACF" w:rsidP="000332ED">
      <w:pPr>
        <w:pStyle w:val="BodyText"/>
      </w:pPr>
      <w:bookmarkStart w:id="14" w:name="_Hlk59200746"/>
      <w:r>
        <w:t xml:space="preserve">This Guideline presents a common source of information to assist VTS </w:t>
      </w:r>
      <w:r w:rsidR="003074A8">
        <w:t xml:space="preserve">Providers in the understanding of Electro Optic / Thermal Sensors and their </w:t>
      </w:r>
      <w:r>
        <w:t>contribution to the VTS traffic image (situational awareness) as well as guidance of how the VTS Authorit</w:t>
      </w:r>
      <w:r w:rsidR="003074A8">
        <w:t>y should specify the Functional and</w:t>
      </w:r>
      <w:r>
        <w:t xml:space="preserve"> </w:t>
      </w:r>
      <w:r w:rsidR="000C288C">
        <w:t xml:space="preserve">Performance </w:t>
      </w:r>
      <w:r>
        <w:t xml:space="preserve">Requirements. </w:t>
      </w:r>
    </w:p>
    <w:p w14:paraId="5DE95750" w14:textId="5EAD1BC2" w:rsidR="00141ACF" w:rsidRDefault="00141ACF" w:rsidP="00141ACF">
      <w:pPr>
        <w:pStyle w:val="BodyText"/>
      </w:pPr>
      <w:r>
        <w:t xml:space="preserve">The guideline considers application of </w:t>
      </w:r>
      <w:r w:rsidR="003074A8">
        <w:t>electro optic sensors</w:t>
      </w:r>
      <w:r>
        <w:t xml:space="preserve"> to different operational areas (</w:t>
      </w:r>
      <w:proofErr w:type="gramStart"/>
      <w:r>
        <w:t>e.g.</w:t>
      </w:r>
      <w:proofErr w:type="gramEnd"/>
      <w:r>
        <w:t xml:space="preserve"> inland waterways, Harbours, Coastal regions and offshore). </w:t>
      </w:r>
    </w:p>
    <w:p w14:paraId="5BC77798" w14:textId="08912309" w:rsidR="00141ACF" w:rsidRDefault="003074A8" w:rsidP="00141ACF">
      <w:pPr>
        <w:pStyle w:val="BodyText"/>
      </w:pPr>
      <w:r>
        <w:t>It</w:t>
      </w:r>
      <w:r w:rsidR="000C288C">
        <w:t xml:space="preserve"> includes considerations relative to e</w:t>
      </w:r>
      <w:r w:rsidR="00141ACF">
        <w:t>nvironmental conditions such as weather, sea conditions</w:t>
      </w:r>
      <w:r w:rsidR="00ED7FF3">
        <w:t xml:space="preserve">, </w:t>
      </w:r>
      <w:r w:rsidR="00141ACF">
        <w:t xml:space="preserve">geographical </w:t>
      </w:r>
      <w:r w:rsidR="00ED7FF3">
        <w:t>constraints, and obstructions</w:t>
      </w:r>
      <w:r w:rsidR="00DB152F">
        <w:t xml:space="preserve"> that</w:t>
      </w:r>
      <w:r w:rsidR="00141ACF">
        <w:t xml:space="preserve"> </w:t>
      </w:r>
      <w:r w:rsidR="000C288C">
        <w:t>pos</w:t>
      </w:r>
      <w:r w:rsidR="00DB152F">
        <w:t>e</w:t>
      </w:r>
      <w:r w:rsidR="000C288C">
        <w:t xml:space="preserve"> </w:t>
      </w:r>
      <w:r w:rsidR="00141ACF">
        <w:t xml:space="preserve">challenges to the </w:t>
      </w:r>
      <w:r>
        <w:t>performance of electro optic</w:t>
      </w:r>
      <w:r w:rsidR="00141ACF">
        <w:t xml:space="preserve"> sensors.  </w:t>
      </w:r>
    </w:p>
    <w:p w14:paraId="3A87A7FB" w14:textId="40500D5D" w:rsidR="000E259E" w:rsidRPr="000E259E" w:rsidRDefault="000E259E" w:rsidP="000E259E">
      <w:pPr>
        <w:pStyle w:val="BodyText"/>
      </w:pPr>
      <w:r w:rsidRPr="000E259E">
        <w:t xml:space="preserve">Specific maritime security requirements possibly identified by the International Ship and Port Security code and other requirements from allied services may introduce additional challenges.  </w:t>
      </w:r>
    </w:p>
    <w:p w14:paraId="44D61E98" w14:textId="03CAA70C" w:rsidR="00CA15A7" w:rsidRPr="00CA15A7" w:rsidRDefault="00EA7DEC" w:rsidP="004000EA">
      <w:pPr>
        <w:pStyle w:val="Heading2"/>
      </w:pPr>
      <w:bookmarkStart w:id="15" w:name="_Toc60660146"/>
      <w:r>
        <w:t xml:space="preserve">The IALA </w:t>
      </w:r>
      <w:r w:rsidR="00CA15A7" w:rsidRPr="00CA15A7">
        <w:t>G1111 guideline series</w:t>
      </w:r>
      <w:bookmarkEnd w:id="15"/>
    </w:p>
    <w:p w14:paraId="656086AE" w14:textId="35DC53FD" w:rsidR="00CA15A7" w:rsidRPr="004000EA" w:rsidRDefault="00CA15A7" w:rsidP="004000EA">
      <w:pPr>
        <w:pStyle w:val="BodyText"/>
      </w:pPr>
      <w:r w:rsidRPr="004000EA">
        <w:t xml:space="preserve">This Guideline is one of the G1111 series of guideline documents. The purpose of the G1111 series is to assist the VTS </w:t>
      </w:r>
      <w:r w:rsidR="003074A8">
        <w:t>Provider</w:t>
      </w:r>
      <w:r w:rsidRPr="004000EA">
        <w:t xml:space="preserve"> in preparing the definition, specification, establishment, </w:t>
      </w:r>
      <w:r w:rsidR="004000EA" w:rsidRPr="004000EA">
        <w:t>operation,</w:t>
      </w:r>
      <w:r w:rsidRPr="004000EA">
        <w:t xml:space="preserve"> and upgrades of a VTS system.  The documents address the relationship between the operational requirements and VTS system performance (technical) requirements and how these reflect into </w:t>
      </w:r>
      <w:r w:rsidR="003074A8">
        <w:t xml:space="preserve">the overall </w:t>
      </w:r>
      <w:r w:rsidRPr="004000EA">
        <w:t>system design requirements.</w:t>
      </w:r>
      <w:r w:rsidR="003074A8">
        <w:t xml:space="preserve">  </w:t>
      </w:r>
    </w:p>
    <w:p w14:paraId="431BBCC5" w14:textId="6C6390AA" w:rsidR="00CA15A7" w:rsidRPr="00CA15A7" w:rsidRDefault="00CA15A7" w:rsidP="004000EA">
      <w:pPr>
        <w:pStyle w:val="BodyText"/>
      </w:pPr>
      <w:r w:rsidRPr="004000EA">
        <w:t>The G1111 series of guideline documents present system design, sensors, communications, processing, and acceptance, without inferring priority. The guideline documents are numbered and titled as follows:</w:t>
      </w:r>
    </w:p>
    <w:p w14:paraId="1F8D93A6" w14:textId="3458ACF0" w:rsidR="007E3F2D" w:rsidRPr="005839FD" w:rsidRDefault="007E3F2D" w:rsidP="00833E95">
      <w:pPr>
        <w:pStyle w:val="NoSpacing"/>
        <w:numPr>
          <w:ilvl w:val="0"/>
          <w:numId w:val="20"/>
        </w:numPr>
        <w:rPr>
          <w:sz w:val="22"/>
        </w:rPr>
      </w:pPr>
      <w:bookmarkStart w:id="16" w:name="_Hlk63413490"/>
      <w:r w:rsidRPr="005839FD">
        <w:rPr>
          <w:sz w:val="22"/>
        </w:rPr>
        <w:t>G1111</w:t>
      </w:r>
      <w:r w:rsidRPr="005839FD">
        <w:rPr>
          <w:sz w:val="22"/>
        </w:rPr>
        <w:tab/>
      </w:r>
      <w:r w:rsidR="005839FD">
        <w:rPr>
          <w:sz w:val="22"/>
        </w:rPr>
        <w:tab/>
      </w:r>
      <w:r w:rsidRPr="005839FD">
        <w:rPr>
          <w:sz w:val="22"/>
        </w:rPr>
        <w:t>Establishing Functional &amp; Performance Requirements for VTS Systems</w:t>
      </w:r>
    </w:p>
    <w:p w14:paraId="156619A7" w14:textId="77777777" w:rsidR="007E3F2D" w:rsidRPr="005839FD" w:rsidRDefault="007E3F2D" w:rsidP="00833E95">
      <w:pPr>
        <w:pStyle w:val="NoSpacing"/>
        <w:numPr>
          <w:ilvl w:val="0"/>
          <w:numId w:val="20"/>
        </w:numPr>
        <w:rPr>
          <w:sz w:val="22"/>
        </w:rPr>
      </w:pPr>
      <w:r w:rsidRPr="005839FD">
        <w:rPr>
          <w:sz w:val="22"/>
        </w:rPr>
        <w:t>G1111-1</w:t>
      </w:r>
      <w:r w:rsidRPr="005839FD">
        <w:rPr>
          <w:sz w:val="22"/>
        </w:rPr>
        <w:tab/>
        <w:t>Producing Requirements for the Core VTS System</w:t>
      </w:r>
    </w:p>
    <w:p w14:paraId="08F2E70D" w14:textId="77777777" w:rsidR="007E3F2D" w:rsidRPr="005839FD" w:rsidRDefault="007E3F2D" w:rsidP="00833E95">
      <w:pPr>
        <w:pStyle w:val="NoSpacing"/>
        <w:numPr>
          <w:ilvl w:val="0"/>
          <w:numId w:val="20"/>
        </w:numPr>
        <w:rPr>
          <w:sz w:val="22"/>
        </w:rPr>
      </w:pPr>
      <w:r w:rsidRPr="005839FD">
        <w:rPr>
          <w:sz w:val="22"/>
        </w:rPr>
        <w:t>G1111-2</w:t>
      </w:r>
      <w:r w:rsidRPr="005839FD">
        <w:rPr>
          <w:sz w:val="22"/>
        </w:rPr>
        <w:tab/>
        <w:t>Producing Requirements for Voice Communications</w:t>
      </w:r>
    </w:p>
    <w:p w14:paraId="699686DB" w14:textId="77777777" w:rsidR="007E3F2D" w:rsidRPr="005839FD" w:rsidRDefault="007E3F2D" w:rsidP="00833E95">
      <w:pPr>
        <w:pStyle w:val="NoSpacing"/>
        <w:numPr>
          <w:ilvl w:val="0"/>
          <w:numId w:val="20"/>
        </w:numPr>
        <w:rPr>
          <w:sz w:val="22"/>
        </w:rPr>
      </w:pPr>
      <w:r w:rsidRPr="005839FD">
        <w:rPr>
          <w:sz w:val="22"/>
        </w:rPr>
        <w:t>G1111-3</w:t>
      </w:r>
      <w:r w:rsidRPr="005839FD">
        <w:rPr>
          <w:sz w:val="22"/>
        </w:rPr>
        <w:tab/>
        <w:t xml:space="preserve">Producing Requirements for RADAR </w:t>
      </w:r>
    </w:p>
    <w:p w14:paraId="4EC0750C" w14:textId="77777777" w:rsidR="007E3F2D" w:rsidRPr="005839FD" w:rsidRDefault="007E3F2D" w:rsidP="00833E95">
      <w:pPr>
        <w:pStyle w:val="NoSpacing"/>
        <w:numPr>
          <w:ilvl w:val="0"/>
          <w:numId w:val="20"/>
        </w:numPr>
        <w:rPr>
          <w:sz w:val="22"/>
        </w:rPr>
      </w:pPr>
      <w:r w:rsidRPr="005839FD">
        <w:rPr>
          <w:sz w:val="22"/>
        </w:rPr>
        <w:t>G1111-4</w:t>
      </w:r>
      <w:r w:rsidRPr="005839FD">
        <w:rPr>
          <w:sz w:val="22"/>
        </w:rPr>
        <w:tab/>
        <w:t xml:space="preserve">Producing Requirements for AIS and VDES </w:t>
      </w:r>
    </w:p>
    <w:p w14:paraId="48572001" w14:textId="77777777" w:rsidR="007E3F2D" w:rsidRPr="005839FD" w:rsidRDefault="007E3F2D" w:rsidP="00833E95">
      <w:pPr>
        <w:pStyle w:val="NoSpacing"/>
        <w:numPr>
          <w:ilvl w:val="0"/>
          <w:numId w:val="20"/>
        </w:numPr>
        <w:rPr>
          <w:sz w:val="22"/>
        </w:rPr>
      </w:pPr>
      <w:r w:rsidRPr="005839FD">
        <w:rPr>
          <w:sz w:val="22"/>
        </w:rPr>
        <w:t>G1111-5</w:t>
      </w:r>
      <w:r w:rsidRPr="005839FD">
        <w:rPr>
          <w:sz w:val="22"/>
        </w:rPr>
        <w:tab/>
        <w:t>Producing Requirements for Environment Monitoring Systems</w:t>
      </w:r>
    </w:p>
    <w:p w14:paraId="5173AD9D" w14:textId="744FDD19" w:rsidR="007E3F2D" w:rsidRPr="005839FD" w:rsidRDefault="007E3F2D" w:rsidP="00833E95">
      <w:pPr>
        <w:pStyle w:val="NoSpacing"/>
        <w:numPr>
          <w:ilvl w:val="0"/>
          <w:numId w:val="20"/>
        </w:numPr>
        <w:rPr>
          <w:sz w:val="22"/>
        </w:rPr>
      </w:pPr>
      <w:r w:rsidRPr="005839FD">
        <w:rPr>
          <w:sz w:val="22"/>
        </w:rPr>
        <w:t>G1111-6</w:t>
      </w:r>
      <w:r w:rsidRPr="005839FD">
        <w:rPr>
          <w:sz w:val="22"/>
        </w:rPr>
        <w:tab/>
        <w:t xml:space="preserve">Producing </w:t>
      </w:r>
      <w:r w:rsidR="003074A8">
        <w:rPr>
          <w:sz w:val="22"/>
        </w:rPr>
        <w:t>Requirements for Electro Optic</w:t>
      </w:r>
      <w:r w:rsidRPr="005839FD">
        <w:rPr>
          <w:sz w:val="22"/>
        </w:rPr>
        <w:t xml:space="preserve"> </w:t>
      </w:r>
      <w:r w:rsidR="003074A8">
        <w:rPr>
          <w:sz w:val="22"/>
        </w:rPr>
        <w:t>Sensors</w:t>
      </w:r>
    </w:p>
    <w:p w14:paraId="5DD84569" w14:textId="77777777" w:rsidR="007E3F2D" w:rsidRPr="005839FD" w:rsidRDefault="007E3F2D" w:rsidP="00833E95">
      <w:pPr>
        <w:pStyle w:val="NoSpacing"/>
        <w:numPr>
          <w:ilvl w:val="0"/>
          <w:numId w:val="20"/>
        </w:numPr>
        <w:rPr>
          <w:sz w:val="22"/>
        </w:rPr>
      </w:pPr>
      <w:r w:rsidRPr="005839FD">
        <w:rPr>
          <w:sz w:val="22"/>
        </w:rPr>
        <w:t>G1111-7</w:t>
      </w:r>
      <w:r w:rsidRPr="005839FD">
        <w:rPr>
          <w:sz w:val="22"/>
        </w:rPr>
        <w:tab/>
        <w:t>Producing Requirements for Radio Direction Finders</w:t>
      </w:r>
    </w:p>
    <w:p w14:paraId="4CEBC421" w14:textId="77777777" w:rsidR="007E3F2D" w:rsidRPr="005839FD" w:rsidRDefault="007E3F2D" w:rsidP="00833E95">
      <w:pPr>
        <w:pStyle w:val="NoSpacing"/>
        <w:numPr>
          <w:ilvl w:val="0"/>
          <w:numId w:val="20"/>
        </w:numPr>
        <w:rPr>
          <w:sz w:val="22"/>
        </w:rPr>
      </w:pPr>
      <w:r w:rsidRPr="005839FD">
        <w:rPr>
          <w:sz w:val="22"/>
        </w:rPr>
        <w:t>G1111-8</w:t>
      </w:r>
      <w:r w:rsidRPr="005839FD">
        <w:rPr>
          <w:sz w:val="22"/>
        </w:rPr>
        <w:tab/>
        <w:t xml:space="preserve">Producing Requirements for Long Range Sensors </w:t>
      </w:r>
    </w:p>
    <w:p w14:paraId="0BD010EA" w14:textId="77777777" w:rsidR="007E3F2D" w:rsidRPr="005839FD" w:rsidRDefault="007E3F2D" w:rsidP="00833E95">
      <w:pPr>
        <w:pStyle w:val="NoSpacing"/>
        <w:numPr>
          <w:ilvl w:val="0"/>
          <w:numId w:val="20"/>
        </w:numPr>
        <w:rPr>
          <w:sz w:val="22"/>
        </w:rPr>
      </w:pPr>
      <w:r w:rsidRPr="005839FD">
        <w:rPr>
          <w:sz w:val="22"/>
        </w:rPr>
        <w:t>G1111-9</w:t>
      </w:r>
      <w:r w:rsidRPr="005839FD">
        <w:rPr>
          <w:sz w:val="22"/>
        </w:rPr>
        <w:tab/>
        <w:t>Framework for Acceptance of VTS Systems</w:t>
      </w:r>
    </w:p>
    <w:bookmarkEnd w:id="16"/>
    <w:p w14:paraId="205EF47F" w14:textId="77777777" w:rsidR="00141ACF" w:rsidRDefault="00141ACF">
      <w:pPr>
        <w:spacing w:after="200" w:line="276" w:lineRule="auto"/>
        <w:rPr>
          <w:sz w:val="22"/>
        </w:rPr>
      </w:pPr>
      <w:r>
        <w:br w:type="page"/>
      </w:r>
    </w:p>
    <w:p w14:paraId="0FDEED83" w14:textId="77777777" w:rsidR="00141ACF" w:rsidRDefault="00141ACF" w:rsidP="00141ACF">
      <w:pPr>
        <w:pStyle w:val="BodyText"/>
      </w:pPr>
    </w:p>
    <w:p w14:paraId="08AA3884" w14:textId="6559EB17" w:rsidR="00141ACF" w:rsidRDefault="00141ACF" w:rsidP="00141ACF">
      <w:pPr>
        <w:pStyle w:val="Heading1"/>
      </w:pPr>
      <w:bookmarkStart w:id="17" w:name="_Toc83420711"/>
      <w:r w:rsidRPr="00F55AD7">
        <w:t>DEFINITIONS</w:t>
      </w:r>
      <w:bookmarkEnd w:id="17"/>
      <w:r>
        <w:t xml:space="preserve">  </w:t>
      </w:r>
    </w:p>
    <w:p w14:paraId="53A4E4AB" w14:textId="3A50A23E" w:rsidR="00141ACF" w:rsidRDefault="00141ACF" w:rsidP="00141ACF">
      <w:pPr>
        <w:pStyle w:val="Heading2"/>
      </w:pPr>
      <w:bookmarkStart w:id="18" w:name="_Ref66799890"/>
      <w:bookmarkEnd w:id="14"/>
      <w:r w:rsidRPr="00141ACF">
        <w:t>G</w:t>
      </w:r>
      <w:r w:rsidR="00061634">
        <w:t>eneral</w:t>
      </w:r>
      <w:r w:rsidRPr="00141ACF">
        <w:t xml:space="preserve"> T</w:t>
      </w:r>
      <w:bookmarkEnd w:id="18"/>
      <w:r w:rsidR="00061634">
        <w:t>erms</w:t>
      </w:r>
    </w:p>
    <w:p w14:paraId="1F5B8275" w14:textId="388EEF9F" w:rsidR="00141ACF" w:rsidRPr="007D48DD" w:rsidRDefault="006F0D69" w:rsidP="007D48DD">
      <w:pPr>
        <w:pStyle w:val="BodyText"/>
      </w:pPr>
      <w:r>
        <w:t>None</w:t>
      </w:r>
    </w:p>
    <w:p w14:paraId="62451556" w14:textId="66105D09" w:rsidR="00141ACF" w:rsidRDefault="00141ACF" w:rsidP="00141ACF">
      <w:pPr>
        <w:pStyle w:val="Heading2"/>
      </w:pPr>
      <w:r w:rsidRPr="00141ACF">
        <w:t>S</w:t>
      </w:r>
      <w:r w:rsidR="00061634">
        <w:t>pecific</w:t>
      </w:r>
      <w:r w:rsidRPr="00141ACF">
        <w:t xml:space="preserve"> T</w:t>
      </w:r>
      <w:r w:rsidR="00061634">
        <w:t>erms</w:t>
      </w:r>
    </w:p>
    <w:p w14:paraId="557339C5" w14:textId="1066CA3A" w:rsidR="001513D7" w:rsidRPr="001513D7" w:rsidRDefault="001513D7" w:rsidP="001513D7">
      <w:pPr>
        <w:tabs>
          <w:tab w:val="left" w:pos="1701"/>
        </w:tabs>
        <w:autoSpaceDE w:val="0"/>
        <w:autoSpaceDN w:val="0"/>
        <w:adjustRightInd w:val="0"/>
        <w:spacing w:line="240" w:lineRule="auto"/>
        <w:ind w:left="1701" w:hanging="1701"/>
        <w:rPr>
          <w:rFonts w:eastAsia="ArialMT" w:cstheme="minorHAnsi"/>
          <w:sz w:val="22"/>
        </w:rPr>
      </w:pPr>
      <w:bookmarkStart w:id="19" w:name="_Toc62817577"/>
      <w:r w:rsidRPr="001513D7">
        <w:rPr>
          <w:rFonts w:cstheme="minorHAnsi"/>
          <w:b/>
          <w:bCs/>
          <w:sz w:val="22"/>
        </w:rPr>
        <w:t>Detection</w:t>
      </w:r>
      <w:r>
        <w:rPr>
          <w:rFonts w:eastAsia="ArialMT" w:cstheme="minorHAnsi"/>
          <w:sz w:val="22"/>
        </w:rPr>
        <w:t>:</w:t>
      </w:r>
      <w:r>
        <w:rPr>
          <w:rFonts w:eastAsia="ArialMT" w:cstheme="minorHAnsi"/>
          <w:sz w:val="22"/>
        </w:rPr>
        <w:tab/>
      </w:r>
      <w:r w:rsidRPr="001513D7">
        <w:rPr>
          <w:rFonts w:eastAsia="ArialMT" w:cstheme="minorHAnsi"/>
          <w:sz w:val="22"/>
        </w:rPr>
        <w:t>The VTSO can observe an object on the water surface.</w:t>
      </w:r>
    </w:p>
    <w:p w14:paraId="721F3759" w14:textId="476EDD96" w:rsidR="001513D7" w:rsidRPr="001513D7" w:rsidRDefault="001513D7" w:rsidP="001513D7">
      <w:pPr>
        <w:tabs>
          <w:tab w:val="left" w:pos="1701"/>
        </w:tabs>
        <w:autoSpaceDE w:val="0"/>
        <w:autoSpaceDN w:val="0"/>
        <w:adjustRightInd w:val="0"/>
        <w:spacing w:line="240" w:lineRule="auto"/>
        <w:ind w:left="1701" w:hanging="1701"/>
        <w:rPr>
          <w:rFonts w:eastAsia="ArialMT" w:cstheme="minorHAnsi"/>
          <w:sz w:val="22"/>
        </w:rPr>
      </w:pPr>
      <w:r w:rsidRPr="001513D7">
        <w:rPr>
          <w:rFonts w:cstheme="minorHAnsi"/>
          <w:b/>
          <w:bCs/>
          <w:sz w:val="22"/>
        </w:rPr>
        <w:t>Recognition</w:t>
      </w:r>
      <w:r>
        <w:rPr>
          <w:rFonts w:eastAsia="ArialMT" w:cstheme="minorHAnsi"/>
          <w:sz w:val="22"/>
        </w:rPr>
        <w:t>:</w:t>
      </w:r>
      <w:r>
        <w:rPr>
          <w:rFonts w:eastAsia="ArialMT" w:cstheme="minorHAnsi"/>
          <w:sz w:val="22"/>
        </w:rPr>
        <w:tab/>
      </w:r>
      <w:r w:rsidRPr="001513D7">
        <w:rPr>
          <w:rFonts w:eastAsia="ArialMT" w:cstheme="minorHAnsi"/>
          <w:sz w:val="22"/>
        </w:rPr>
        <w:t>The VTSO can recognize an object and classify it according to its shape (such as a</w:t>
      </w:r>
      <w:r>
        <w:rPr>
          <w:rFonts w:eastAsia="ArialMT" w:cstheme="minorHAnsi"/>
          <w:sz w:val="22"/>
        </w:rPr>
        <w:t xml:space="preserve"> </w:t>
      </w:r>
      <w:r w:rsidRPr="001513D7">
        <w:rPr>
          <w:rFonts w:eastAsia="ArialMT" w:cstheme="minorHAnsi"/>
          <w:sz w:val="22"/>
        </w:rPr>
        <w:t>container ship or a ferry boat)</w:t>
      </w:r>
    </w:p>
    <w:p w14:paraId="6CC5726C" w14:textId="13496FA9" w:rsidR="001513D7" w:rsidRPr="001513D7" w:rsidRDefault="001513D7" w:rsidP="001513D7">
      <w:pPr>
        <w:pStyle w:val="BodyText"/>
        <w:tabs>
          <w:tab w:val="left" w:pos="1701"/>
        </w:tabs>
        <w:ind w:left="1701" w:hanging="1701"/>
        <w:rPr>
          <w:rFonts w:cstheme="minorHAnsi"/>
          <w:b/>
        </w:rPr>
      </w:pPr>
      <w:r w:rsidRPr="001513D7">
        <w:rPr>
          <w:rFonts w:cstheme="minorHAnsi"/>
          <w:b/>
          <w:bCs/>
        </w:rPr>
        <w:t>Identification</w:t>
      </w:r>
      <w:r>
        <w:rPr>
          <w:rFonts w:eastAsia="ArialMT" w:cstheme="minorHAnsi"/>
        </w:rPr>
        <w:t>:</w:t>
      </w:r>
      <w:r>
        <w:rPr>
          <w:rFonts w:eastAsia="ArialMT" w:cstheme="minorHAnsi"/>
        </w:rPr>
        <w:tab/>
      </w:r>
      <w:r w:rsidRPr="001513D7">
        <w:rPr>
          <w:rFonts w:eastAsia="ArialMT" w:cstheme="minorHAnsi"/>
        </w:rPr>
        <w:t>The VTSO can positively identify the object (</w:t>
      </w:r>
      <w:proofErr w:type="gramStart"/>
      <w:r w:rsidRPr="001513D7">
        <w:rPr>
          <w:rFonts w:eastAsia="ArialMT" w:cstheme="minorHAnsi"/>
        </w:rPr>
        <w:t>e.g.</w:t>
      </w:r>
      <w:proofErr w:type="gramEnd"/>
      <w:r w:rsidRPr="001513D7">
        <w:rPr>
          <w:rFonts w:eastAsia="ArialMT" w:cstheme="minorHAnsi"/>
        </w:rPr>
        <w:t xml:space="preserve"> ship name)</w:t>
      </w:r>
    </w:p>
    <w:p w14:paraId="1987EF5B" w14:textId="4AA85348" w:rsidR="00257A4F" w:rsidRDefault="00257A4F" w:rsidP="00257A4F">
      <w:pPr>
        <w:pStyle w:val="Heading2"/>
      </w:pPr>
      <w:r>
        <w:t>Specific IALA Definitions</w:t>
      </w:r>
    </w:p>
    <w:p w14:paraId="368FBFAF" w14:textId="374B5D10" w:rsidR="00257A4F" w:rsidRPr="00257A4F" w:rsidRDefault="00257A4F" w:rsidP="00257A4F">
      <w:r w:rsidRPr="000332ED">
        <w:rPr>
          <w:b/>
          <w:sz w:val="22"/>
          <w:highlight w:val="lightGray"/>
        </w:rPr>
        <w:t xml:space="preserve">Specific Term in bold – </w:t>
      </w:r>
      <w:r w:rsidRPr="000332ED">
        <w:rPr>
          <w:sz w:val="22"/>
          <w:highlight w:val="lightGray"/>
        </w:rPr>
        <w:t>details in normal text. Include items specifically related to the series topic where IALA has additional clarifying details to common definition (if common definition exists. If no common definition exists, use the IALA definition on its own.)</w:t>
      </w:r>
    </w:p>
    <w:p w14:paraId="04EDA5E9" w14:textId="59CC9BF5" w:rsidR="000E259E" w:rsidRPr="00FB417F" w:rsidRDefault="000E259E" w:rsidP="000E259E">
      <w:pPr>
        <w:pStyle w:val="Heading1"/>
      </w:pPr>
      <w:bookmarkStart w:id="20" w:name="_Toc83420712"/>
      <w:commentRangeStart w:id="21"/>
      <w:r w:rsidRPr="007132D5">
        <w:t>References</w:t>
      </w:r>
      <w:bookmarkEnd w:id="19"/>
      <w:commentRangeEnd w:id="21"/>
      <w:r w:rsidR="00E45C17">
        <w:rPr>
          <w:rStyle w:val="CommentReference"/>
          <w:rFonts w:asciiTheme="minorHAnsi" w:eastAsiaTheme="minorHAnsi" w:hAnsiTheme="minorHAnsi" w:cstheme="minorBidi"/>
          <w:b w:val="0"/>
          <w:bCs w:val="0"/>
          <w:caps w:val="0"/>
          <w:color w:val="auto"/>
        </w:rPr>
        <w:commentReference w:id="21"/>
      </w:r>
      <w:bookmarkEnd w:id="20"/>
    </w:p>
    <w:p w14:paraId="4132DFFE" w14:textId="037B8EA4" w:rsidR="001513D7" w:rsidRPr="001513D7" w:rsidRDefault="001513D7" w:rsidP="001513D7">
      <w:pPr>
        <w:autoSpaceDE w:val="0"/>
        <w:autoSpaceDN w:val="0"/>
        <w:adjustRightInd w:val="0"/>
        <w:spacing w:line="240" w:lineRule="auto"/>
        <w:ind w:left="709" w:hanging="709"/>
        <w:rPr>
          <w:rFonts w:eastAsia="ArialMT" w:cstheme="minorHAnsi"/>
          <w:sz w:val="22"/>
        </w:rPr>
      </w:pPr>
      <w:r w:rsidRPr="001513D7">
        <w:rPr>
          <w:rFonts w:eastAsia="ArialMT" w:cstheme="minorHAnsi"/>
          <w:sz w:val="22"/>
        </w:rPr>
        <w:t>[1]</w:t>
      </w:r>
      <w:r>
        <w:rPr>
          <w:rFonts w:eastAsia="ArialMT" w:cstheme="minorHAnsi"/>
          <w:sz w:val="22"/>
        </w:rPr>
        <w:tab/>
      </w:r>
      <w:r w:rsidRPr="001513D7">
        <w:rPr>
          <w:rFonts w:eastAsia="ArialMT" w:cstheme="minorHAnsi"/>
          <w:sz w:val="22"/>
        </w:rPr>
        <w:t>Electronics Industry Association (EIA) - Recommended Standard RS-170</w:t>
      </w:r>
    </w:p>
    <w:p w14:paraId="34EBF31E" w14:textId="79ED9CD8" w:rsidR="001513D7" w:rsidRPr="001513D7" w:rsidRDefault="001513D7" w:rsidP="001513D7">
      <w:pPr>
        <w:autoSpaceDE w:val="0"/>
        <w:autoSpaceDN w:val="0"/>
        <w:adjustRightInd w:val="0"/>
        <w:spacing w:line="240" w:lineRule="auto"/>
        <w:ind w:left="709" w:hanging="709"/>
        <w:rPr>
          <w:rFonts w:eastAsia="ArialMT" w:cstheme="minorHAnsi"/>
          <w:sz w:val="22"/>
        </w:rPr>
      </w:pPr>
      <w:r>
        <w:rPr>
          <w:rFonts w:eastAsia="ArialMT" w:cstheme="minorHAnsi"/>
          <w:sz w:val="22"/>
        </w:rPr>
        <w:t>[2]</w:t>
      </w:r>
      <w:r>
        <w:rPr>
          <w:rFonts w:eastAsia="ArialMT" w:cstheme="minorHAnsi"/>
          <w:sz w:val="22"/>
        </w:rPr>
        <w:tab/>
      </w:r>
      <w:r w:rsidRPr="001513D7">
        <w:rPr>
          <w:rFonts w:eastAsia="ArialMT" w:cstheme="minorHAnsi"/>
          <w:sz w:val="22"/>
        </w:rPr>
        <w:t>Convention on Safety of Life at Sea (SOLAS) (Chapter V, Regulation 12)</w:t>
      </w:r>
    </w:p>
    <w:p w14:paraId="5ADAA834" w14:textId="2D8C0FCE" w:rsidR="001513D7" w:rsidRPr="001513D7" w:rsidRDefault="001513D7" w:rsidP="001513D7">
      <w:pPr>
        <w:autoSpaceDE w:val="0"/>
        <w:autoSpaceDN w:val="0"/>
        <w:adjustRightInd w:val="0"/>
        <w:spacing w:line="240" w:lineRule="auto"/>
        <w:ind w:left="709" w:hanging="709"/>
        <w:rPr>
          <w:rFonts w:eastAsia="ArialMT" w:cstheme="minorHAnsi"/>
          <w:sz w:val="22"/>
        </w:rPr>
      </w:pPr>
      <w:r>
        <w:rPr>
          <w:rFonts w:eastAsia="ArialMT" w:cstheme="minorHAnsi"/>
          <w:sz w:val="22"/>
        </w:rPr>
        <w:t>[3]</w:t>
      </w:r>
      <w:r>
        <w:rPr>
          <w:rFonts w:eastAsia="ArialMT" w:cstheme="minorHAnsi"/>
          <w:sz w:val="22"/>
        </w:rPr>
        <w:tab/>
      </w:r>
      <w:r w:rsidRPr="001513D7">
        <w:rPr>
          <w:rFonts w:eastAsia="ArialMT" w:cstheme="minorHAnsi"/>
          <w:sz w:val="22"/>
        </w:rPr>
        <w:t>IEC 529 - Degrees of protection provided by enclosures (IP Code)</w:t>
      </w:r>
    </w:p>
    <w:p w14:paraId="1173B8B9" w14:textId="3D02F6BD" w:rsidR="001513D7" w:rsidRPr="001513D7" w:rsidRDefault="001513D7" w:rsidP="001513D7">
      <w:pPr>
        <w:autoSpaceDE w:val="0"/>
        <w:autoSpaceDN w:val="0"/>
        <w:adjustRightInd w:val="0"/>
        <w:spacing w:line="240" w:lineRule="auto"/>
        <w:ind w:left="709" w:hanging="709"/>
        <w:rPr>
          <w:rFonts w:eastAsia="ArialMT" w:cstheme="minorHAnsi"/>
          <w:sz w:val="22"/>
        </w:rPr>
      </w:pPr>
      <w:r>
        <w:rPr>
          <w:rFonts w:eastAsia="ArialMT" w:cstheme="minorHAnsi"/>
          <w:sz w:val="22"/>
        </w:rPr>
        <w:t>[4]</w:t>
      </w:r>
      <w:r>
        <w:rPr>
          <w:rFonts w:eastAsia="ArialMT" w:cstheme="minorHAnsi"/>
          <w:sz w:val="22"/>
        </w:rPr>
        <w:tab/>
      </w:r>
      <w:r w:rsidRPr="001513D7">
        <w:rPr>
          <w:rFonts w:eastAsia="ArialMT" w:cstheme="minorHAnsi"/>
          <w:sz w:val="22"/>
        </w:rPr>
        <w:t>IEC 721-3-6 - Classification of environmental conditions</w:t>
      </w:r>
    </w:p>
    <w:p w14:paraId="1F823EEA" w14:textId="48C6A496" w:rsidR="001513D7" w:rsidRPr="001513D7" w:rsidRDefault="001513D7" w:rsidP="001513D7">
      <w:pPr>
        <w:autoSpaceDE w:val="0"/>
        <w:autoSpaceDN w:val="0"/>
        <w:adjustRightInd w:val="0"/>
        <w:spacing w:line="240" w:lineRule="auto"/>
        <w:ind w:left="709" w:hanging="709"/>
        <w:rPr>
          <w:rFonts w:eastAsia="ArialMT" w:cstheme="minorHAnsi"/>
          <w:sz w:val="22"/>
        </w:rPr>
      </w:pPr>
      <w:r>
        <w:rPr>
          <w:rFonts w:eastAsia="ArialMT" w:cstheme="minorHAnsi"/>
          <w:sz w:val="22"/>
        </w:rPr>
        <w:t>[5]</w:t>
      </w:r>
      <w:r>
        <w:rPr>
          <w:rFonts w:eastAsia="ArialMT" w:cstheme="minorHAnsi"/>
          <w:sz w:val="22"/>
        </w:rPr>
        <w:tab/>
      </w:r>
      <w:r w:rsidRPr="001513D7">
        <w:rPr>
          <w:rFonts w:eastAsia="ArialMT" w:cstheme="minorHAnsi"/>
          <w:sz w:val="22"/>
        </w:rPr>
        <w:t xml:space="preserve">IEC 60945 - Maritime Navigation and Radio </w:t>
      </w:r>
      <w:r>
        <w:rPr>
          <w:rFonts w:eastAsia="ArialMT" w:cstheme="minorHAnsi"/>
          <w:sz w:val="22"/>
        </w:rPr>
        <w:t>C</w:t>
      </w:r>
      <w:r w:rsidRPr="001513D7">
        <w:rPr>
          <w:rFonts w:eastAsia="ArialMT" w:cstheme="minorHAnsi"/>
          <w:sz w:val="22"/>
        </w:rPr>
        <w:t>ommunication Equipment and Systems</w:t>
      </w:r>
    </w:p>
    <w:p w14:paraId="62B46934" w14:textId="0A5CD105" w:rsidR="001513D7" w:rsidRPr="001513D7" w:rsidRDefault="001513D7" w:rsidP="001513D7">
      <w:pPr>
        <w:autoSpaceDE w:val="0"/>
        <w:autoSpaceDN w:val="0"/>
        <w:adjustRightInd w:val="0"/>
        <w:spacing w:line="240" w:lineRule="auto"/>
        <w:ind w:left="709" w:hanging="709"/>
        <w:rPr>
          <w:rFonts w:eastAsia="ArialMT" w:cstheme="minorHAnsi"/>
          <w:sz w:val="22"/>
        </w:rPr>
      </w:pPr>
      <w:r>
        <w:rPr>
          <w:rFonts w:eastAsia="ArialMT" w:cstheme="minorHAnsi"/>
          <w:sz w:val="22"/>
        </w:rPr>
        <w:t>[6]</w:t>
      </w:r>
      <w:r>
        <w:rPr>
          <w:rFonts w:eastAsia="ArialMT" w:cstheme="minorHAnsi"/>
          <w:sz w:val="22"/>
        </w:rPr>
        <w:tab/>
      </w:r>
      <w:r w:rsidRPr="001513D7">
        <w:rPr>
          <w:rFonts w:eastAsia="ArialMT" w:cstheme="minorHAnsi"/>
          <w:sz w:val="22"/>
        </w:rPr>
        <w:t>IEC 60825-1 - Safety of laser products</w:t>
      </w:r>
    </w:p>
    <w:p w14:paraId="0BAA2B69" w14:textId="5FCE6DE0" w:rsidR="001513D7" w:rsidRPr="001513D7" w:rsidRDefault="001513D7" w:rsidP="001513D7">
      <w:pPr>
        <w:autoSpaceDE w:val="0"/>
        <w:autoSpaceDN w:val="0"/>
        <w:adjustRightInd w:val="0"/>
        <w:spacing w:line="240" w:lineRule="auto"/>
        <w:ind w:left="709" w:hanging="709"/>
        <w:rPr>
          <w:rFonts w:eastAsia="ArialMT" w:cstheme="minorHAnsi"/>
          <w:sz w:val="22"/>
        </w:rPr>
      </w:pPr>
      <w:r>
        <w:rPr>
          <w:rFonts w:eastAsia="ArialMT" w:cstheme="minorHAnsi"/>
          <w:sz w:val="22"/>
        </w:rPr>
        <w:t>[7]</w:t>
      </w:r>
      <w:r>
        <w:rPr>
          <w:rFonts w:eastAsia="ArialMT" w:cstheme="minorHAnsi"/>
          <w:sz w:val="22"/>
        </w:rPr>
        <w:tab/>
      </w:r>
      <w:r w:rsidRPr="001513D7">
        <w:rPr>
          <w:rFonts w:eastAsia="ArialMT" w:cstheme="minorHAnsi"/>
          <w:sz w:val="22"/>
        </w:rPr>
        <w:t>ISO/IEC 13818-2 - Generic coding of moving pictures and associated audio information:</w:t>
      </w:r>
      <w:r>
        <w:rPr>
          <w:rFonts w:eastAsia="ArialMT" w:cstheme="minorHAnsi"/>
          <w:sz w:val="22"/>
        </w:rPr>
        <w:t xml:space="preserve"> </w:t>
      </w:r>
      <w:r w:rsidRPr="001513D7">
        <w:rPr>
          <w:rFonts w:eastAsia="ArialMT" w:cstheme="minorHAnsi"/>
          <w:sz w:val="22"/>
        </w:rPr>
        <w:t>Video</w:t>
      </w:r>
    </w:p>
    <w:p w14:paraId="1A500329" w14:textId="0845C844" w:rsidR="001513D7" w:rsidRPr="001513D7" w:rsidRDefault="001513D7" w:rsidP="001513D7">
      <w:pPr>
        <w:autoSpaceDE w:val="0"/>
        <w:autoSpaceDN w:val="0"/>
        <w:adjustRightInd w:val="0"/>
        <w:spacing w:line="240" w:lineRule="auto"/>
        <w:ind w:left="709" w:hanging="709"/>
        <w:rPr>
          <w:rFonts w:eastAsia="ArialMT" w:cstheme="minorHAnsi"/>
          <w:sz w:val="22"/>
        </w:rPr>
      </w:pPr>
      <w:r>
        <w:rPr>
          <w:rFonts w:eastAsia="ArialMT" w:cstheme="minorHAnsi"/>
          <w:sz w:val="22"/>
        </w:rPr>
        <w:t>[8]</w:t>
      </w:r>
      <w:r>
        <w:rPr>
          <w:rFonts w:eastAsia="ArialMT" w:cstheme="minorHAnsi"/>
          <w:sz w:val="22"/>
        </w:rPr>
        <w:tab/>
      </w:r>
      <w:r w:rsidRPr="001513D7">
        <w:rPr>
          <w:rFonts w:eastAsia="ArialMT" w:cstheme="minorHAnsi"/>
          <w:sz w:val="22"/>
        </w:rPr>
        <w:t>ITU-T H.263 - Video coding for low bit rate communication</w:t>
      </w:r>
    </w:p>
    <w:p w14:paraId="2C028F6C" w14:textId="489377E7" w:rsidR="000E259E" w:rsidRPr="001513D7" w:rsidRDefault="001513D7" w:rsidP="001513D7">
      <w:pPr>
        <w:pStyle w:val="Reference"/>
        <w:tabs>
          <w:tab w:val="clear" w:pos="0"/>
        </w:tabs>
        <w:ind w:left="709" w:hanging="709"/>
        <w:rPr>
          <w:rFonts w:cstheme="minorHAnsi"/>
          <w:highlight w:val="lightGray"/>
        </w:rPr>
      </w:pPr>
      <w:r>
        <w:rPr>
          <w:rFonts w:eastAsia="ArialMT" w:cstheme="minorHAnsi"/>
        </w:rPr>
        <w:t>[9]</w:t>
      </w:r>
      <w:r>
        <w:rPr>
          <w:rFonts w:eastAsia="ArialMT" w:cstheme="minorHAnsi"/>
        </w:rPr>
        <w:tab/>
      </w:r>
      <w:r w:rsidRPr="001513D7">
        <w:rPr>
          <w:rFonts w:eastAsia="ArialMT" w:cstheme="minorHAnsi"/>
        </w:rPr>
        <w:t>ITU-T H.264 - Advanced video coding for generic audio-visual services</w:t>
      </w:r>
    </w:p>
    <w:p w14:paraId="0D0801B8" w14:textId="42ED597B" w:rsidR="008B7069" w:rsidRDefault="008B7069" w:rsidP="000E259E">
      <w:pPr>
        <w:pStyle w:val="Heading1"/>
      </w:pPr>
      <w:bookmarkStart w:id="22" w:name="_Toc83420713"/>
      <w:r>
        <w:t>Ab</w:t>
      </w:r>
      <w:r w:rsidR="00D82418">
        <w:t>b</w:t>
      </w:r>
      <w:r>
        <w:t>reviations</w:t>
      </w:r>
      <w:bookmarkStart w:id="23" w:name="_Toc62817578"/>
      <w:bookmarkEnd w:id="22"/>
    </w:p>
    <w:p w14:paraId="4D7C41BA" w14:textId="51DC75E5" w:rsidR="008B7069" w:rsidRDefault="000A4F41" w:rsidP="00D82418">
      <w:pPr>
        <w:pStyle w:val="BodyText"/>
      </w:pPr>
      <w:commentRangeStart w:id="24"/>
      <w:r>
        <w:t xml:space="preserve">Please refer to IALA </w:t>
      </w:r>
      <w:r w:rsidRPr="000A4F41">
        <w:t>G.1111 Establishing Functional and Performance Requirements for VTS systems</w:t>
      </w:r>
      <w:r>
        <w:t xml:space="preserve"> for an extensive list of </w:t>
      </w:r>
      <w:r w:rsidR="00D82418">
        <w:t>abbreviations</w:t>
      </w:r>
      <w:r>
        <w:t xml:space="preserve"> and acronyms covering the entire G</w:t>
      </w:r>
      <w:r w:rsidR="00D82418">
        <w:t>1111 series</w:t>
      </w:r>
      <w:commentRangeEnd w:id="24"/>
      <w:r w:rsidR="00E45C17">
        <w:rPr>
          <w:rStyle w:val="CommentReference"/>
        </w:rPr>
        <w:commentReference w:id="24"/>
      </w:r>
      <w:r w:rsidR="007D48DD">
        <w:t xml:space="preserve">.  This section identifies abbreviations that are related to Optical and Thermal cameras only.  </w:t>
      </w:r>
    </w:p>
    <w:p w14:paraId="1EC0AE29" w14:textId="6700B6CB" w:rsidR="007D48DD" w:rsidRPr="007D48DD" w:rsidRDefault="007D48DD" w:rsidP="007D48DD">
      <w:pPr>
        <w:pStyle w:val="BodyText"/>
        <w:ind w:left="567"/>
        <w:rPr>
          <w:highlight w:val="lightGray"/>
        </w:rPr>
      </w:pPr>
      <w:r>
        <w:rPr>
          <w:b/>
          <w:highlight w:val="lightGray"/>
        </w:rPr>
        <w:t>EOS</w:t>
      </w:r>
      <w:r>
        <w:rPr>
          <w:b/>
          <w:highlight w:val="lightGray"/>
        </w:rPr>
        <w:tab/>
      </w:r>
      <w:r w:rsidRPr="007D48DD">
        <w:rPr>
          <w:highlight w:val="lightGray"/>
        </w:rPr>
        <w:t>Electro Optic Sensor</w:t>
      </w:r>
    </w:p>
    <w:p w14:paraId="2349E49D" w14:textId="4D17A278" w:rsidR="00E45C17" w:rsidRDefault="007D48DD" w:rsidP="007D48DD">
      <w:pPr>
        <w:pStyle w:val="BodyText"/>
        <w:ind w:left="567"/>
      </w:pPr>
      <w:r>
        <w:rPr>
          <w:b/>
          <w:highlight w:val="lightGray"/>
        </w:rPr>
        <w:t>PTZ</w:t>
      </w:r>
      <w:r>
        <w:rPr>
          <w:b/>
          <w:highlight w:val="lightGray"/>
        </w:rPr>
        <w:tab/>
      </w:r>
      <w:r w:rsidRPr="007D48DD">
        <w:rPr>
          <w:highlight w:val="lightGray"/>
        </w:rPr>
        <w:t>Pan, Tilt &amp; Zoom</w:t>
      </w:r>
    </w:p>
    <w:p w14:paraId="626F7E4D" w14:textId="77777777" w:rsidR="007D48DD" w:rsidRPr="007D48DD" w:rsidRDefault="007D48DD" w:rsidP="007D48DD">
      <w:pPr>
        <w:pStyle w:val="BodyText"/>
        <w:ind w:left="567"/>
      </w:pPr>
    </w:p>
    <w:p w14:paraId="673A7AAE" w14:textId="77777777" w:rsidR="00D82418" w:rsidRDefault="00D82418">
      <w:pPr>
        <w:spacing w:after="200" w:line="276" w:lineRule="auto"/>
        <w:rPr>
          <w:rFonts w:asciiTheme="majorHAnsi" w:eastAsiaTheme="majorEastAsia" w:hAnsiTheme="majorHAnsi" w:cstheme="majorBidi"/>
          <w:b/>
          <w:bCs/>
          <w:caps/>
          <w:color w:val="00558C"/>
          <w:sz w:val="28"/>
          <w:szCs w:val="24"/>
        </w:rPr>
      </w:pPr>
      <w:r>
        <w:br w:type="page"/>
      </w:r>
    </w:p>
    <w:p w14:paraId="4E2C809D" w14:textId="463C2EE1" w:rsidR="00A579A4" w:rsidRPr="00461021" w:rsidRDefault="00A579A4" w:rsidP="00A579A4">
      <w:pPr>
        <w:pStyle w:val="Heading1"/>
      </w:pPr>
      <w:bookmarkStart w:id="25" w:name="_Toc62817610"/>
      <w:bookmarkStart w:id="26" w:name="_Toc83420714"/>
      <w:r>
        <w:lastRenderedPageBreak/>
        <w:t xml:space="preserve">Operational </w:t>
      </w:r>
      <w:bookmarkEnd w:id="25"/>
      <w:bookmarkEnd w:id="26"/>
      <w:r w:rsidR="002A1E99">
        <w:t>CHARACTERISTICS</w:t>
      </w:r>
    </w:p>
    <w:p w14:paraId="4D9513FA" w14:textId="77777777" w:rsidR="002A1E99" w:rsidRPr="002A1E99" w:rsidRDefault="002A1E99" w:rsidP="002A1E99">
      <w:pPr>
        <w:pStyle w:val="BodyText"/>
        <w:spacing w:line="264" w:lineRule="auto"/>
      </w:pPr>
      <w:r w:rsidRPr="002A1E99">
        <w:t>An EOS is made up of the following components:</w:t>
      </w:r>
    </w:p>
    <w:p w14:paraId="6B2C4AC4" w14:textId="7D1CD77C" w:rsidR="002A1E99" w:rsidRPr="002A1E99" w:rsidRDefault="002A1E99" w:rsidP="002A1E99">
      <w:pPr>
        <w:pStyle w:val="BodyText"/>
        <w:numPr>
          <w:ilvl w:val="0"/>
          <w:numId w:val="24"/>
        </w:numPr>
        <w:spacing w:line="264" w:lineRule="auto"/>
      </w:pPr>
      <w:r w:rsidRPr="002A1E99">
        <w:t xml:space="preserve">The imaging device that produces the actual electronic </w:t>
      </w:r>
      <w:proofErr w:type="gramStart"/>
      <w:r w:rsidRPr="002A1E99">
        <w:t>image;</w:t>
      </w:r>
      <w:proofErr w:type="gramEnd"/>
    </w:p>
    <w:p w14:paraId="1D3D1F17" w14:textId="0A105D75" w:rsidR="002A1E99" w:rsidRPr="002A1E99" w:rsidRDefault="002A1E99" w:rsidP="002A1E99">
      <w:pPr>
        <w:pStyle w:val="BodyText"/>
        <w:numPr>
          <w:ilvl w:val="0"/>
          <w:numId w:val="24"/>
        </w:numPr>
        <w:spacing w:line="264" w:lineRule="auto"/>
      </w:pPr>
      <w:r w:rsidRPr="002A1E99">
        <w:t xml:space="preserve">The lens that creates the field of view and focuses the incoming light onto the image </w:t>
      </w:r>
      <w:proofErr w:type="gramStart"/>
      <w:r w:rsidRPr="002A1E99">
        <w:t>device;</w:t>
      </w:r>
      <w:proofErr w:type="gramEnd"/>
    </w:p>
    <w:p w14:paraId="4CDE7FC2" w14:textId="30DE09A0" w:rsidR="002A1E99" w:rsidRPr="002A1E99" w:rsidRDefault="002A1E99" w:rsidP="002A1E99">
      <w:pPr>
        <w:pStyle w:val="BodyText"/>
        <w:numPr>
          <w:ilvl w:val="0"/>
          <w:numId w:val="24"/>
        </w:numPr>
        <w:spacing w:line="264" w:lineRule="auto"/>
      </w:pPr>
      <w:r w:rsidRPr="002A1E99">
        <w:t xml:space="preserve">The sensor </w:t>
      </w:r>
      <w:proofErr w:type="gramStart"/>
      <w:r w:rsidRPr="002A1E99">
        <w:t>housing;</w:t>
      </w:r>
      <w:proofErr w:type="gramEnd"/>
    </w:p>
    <w:p w14:paraId="13EFAFA8" w14:textId="6E7A87DE" w:rsidR="002A1E99" w:rsidRPr="002A1E99" w:rsidRDefault="002A1E99" w:rsidP="002A1E99">
      <w:pPr>
        <w:pStyle w:val="BodyText"/>
        <w:numPr>
          <w:ilvl w:val="0"/>
          <w:numId w:val="24"/>
        </w:numPr>
        <w:spacing w:line="264" w:lineRule="auto"/>
      </w:pPr>
      <w:r w:rsidRPr="002A1E99">
        <w:t>For Pan, Tilt, Zoom (PTZ) EOS, the electromechanical system that moves the camera and</w:t>
      </w:r>
      <w:r>
        <w:t xml:space="preserve"> </w:t>
      </w:r>
      <w:r w:rsidRPr="002A1E99">
        <w:t>allows the lens to zoom in and out.</w:t>
      </w:r>
    </w:p>
    <w:p w14:paraId="3C4167A4" w14:textId="59F5BF28" w:rsidR="002A1E99" w:rsidRPr="002A1E99" w:rsidRDefault="002A1E99" w:rsidP="002A1E99">
      <w:pPr>
        <w:pStyle w:val="BodyText"/>
        <w:spacing w:line="264" w:lineRule="auto"/>
      </w:pPr>
      <w:r w:rsidRPr="002A1E99">
        <w:t>In most cases, EOSs are used in limited areas, not necessarily covered by other sensors, or are</w:t>
      </w:r>
      <w:r>
        <w:t xml:space="preserve"> </w:t>
      </w:r>
      <w:r w:rsidRPr="002A1E99">
        <w:t xml:space="preserve">used to provide supplementary information, such as visual identification. </w:t>
      </w:r>
      <w:r>
        <w:t xml:space="preserve"> </w:t>
      </w:r>
      <w:r w:rsidRPr="002A1E99">
        <w:t>In some cases, EOSs are</w:t>
      </w:r>
      <w:r>
        <w:t xml:space="preserve"> </w:t>
      </w:r>
      <w:r w:rsidRPr="002A1E99">
        <w:t xml:space="preserve">used as the primary surveillance system, for example, within a port, </w:t>
      </w:r>
      <w:proofErr w:type="gramStart"/>
      <w:r w:rsidRPr="002A1E99">
        <w:t>harbour</w:t>
      </w:r>
      <w:proofErr w:type="gramEnd"/>
      <w:r w:rsidRPr="002A1E99">
        <w:t xml:space="preserve"> or locks.</w:t>
      </w:r>
      <w:r>
        <w:t xml:space="preserve">  </w:t>
      </w:r>
    </w:p>
    <w:p w14:paraId="4DC268B8" w14:textId="7CF0373A" w:rsidR="002A1E99" w:rsidRPr="002A1E99" w:rsidRDefault="002A1E99" w:rsidP="002A1E99">
      <w:pPr>
        <w:pStyle w:val="BodyText"/>
        <w:spacing w:line="264" w:lineRule="auto"/>
      </w:pPr>
      <w:r w:rsidRPr="002A1E99">
        <w:t>Within the context of EOS, there is an extensive range of technology and characteristics available.</w:t>
      </w:r>
      <w:r>
        <w:t xml:space="preserve">  </w:t>
      </w:r>
      <w:r w:rsidRPr="002A1E99">
        <w:t>These characteristics range from simple, short range, day light only surveillance capability up to very</w:t>
      </w:r>
      <w:r>
        <w:t xml:space="preserve"> </w:t>
      </w:r>
      <w:r w:rsidRPr="002A1E99">
        <w:t>sophisticated long-range thermal and day / night capable technology.</w:t>
      </w:r>
      <w:r>
        <w:t xml:space="preserve">  </w:t>
      </w:r>
    </w:p>
    <w:p w14:paraId="019A73EF" w14:textId="10120706" w:rsidR="00A579A4" w:rsidRDefault="002A1E99" w:rsidP="002A1E99">
      <w:pPr>
        <w:pStyle w:val="BodyText"/>
        <w:spacing w:line="264" w:lineRule="auto"/>
      </w:pPr>
      <w:r w:rsidRPr="002A1E99">
        <w:t xml:space="preserve">Additional characteristics to be considered with regard to EOS </w:t>
      </w:r>
      <w:proofErr w:type="gramStart"/>
      <w:r w:rsidRPr="002A1E99">
        <w:t>include,</w:t>
      </w:r>
      <w:proofErr w:type="gramEnd"/>
      <w:r w:rsidRPr="002A1E99">
        <w:t xml:space="preserve"> the use of fixed cameras</w:t>
      </w:r>
      <w:r>
        <w:t xml:space="preserve"> </w:t>
      </w:r>
      <w:r w:rsidRPr="002A1E99">
        <w:t>versus the benefits of pan, tilt, zoom (PTZ) cameras, as well as width and depth of field of view,</w:t>
      </w:r>
      <w:r>
        <w:t xml:space="preserve"> </w:t>
      </w:r>
      <w:r w:rsidRPr="002A1E99">
        <w:t>image sensor resolution, and light sensitivity.</w:t>
      </w:r>
    </w:p>
    <w:p w14:paraId="6B79C4FE" w14:textId="4C671F54" w:rsidR="002A1E99" w:rsidRPr="002A1E99" w:rsidRDefault="002A1E99" w:rsidP="002A1E99">
      <w:pPr>
        <w:pStyle w:val="BodyText"/>
        <w:spacing w:line="264" w:lineRule="auto"/>
      </w:pPr>
      <w:r w:rsidRPr="002A1E99">
        <w:t>The level of sophistication of the EOS determines whether the sensor continues to operate in less</w:t>
      </w:r>
      <w:r>
        <w:t xml:space="preserve"> </w:t>
      </w:r>
      <w:r w:rsidRPr="002A1E99">
        <w:t xml:space="preserve">than optimum conditions, </w:t>
      </w:r>
      <w:proofErr w:type="gramStart"/>
      <w:r w:rsidRPr="002A1E99">
        <w:t>i.e.</w:t>
      </w:r>
      <w:proofErr w:type="gramEnd"/>
      <w:r w:rsidRPr="002A1E99">
        <w:t xml:space="preserve"> in fog and rain and during night time. This aspect should be taken </w:t>
      </w:r>
      <w:proofErr w:type="gramStart"/>
      <w:r w:rsidRPr="002A1E99">
        <w:t>in</w:t>
      </w:r>
      <w:r>
        <w:t xml:space="preserve"> </w:t>
      </w:r>
      <w:r w:rsidRPr="002A1E99">
        <w:t>to</w:t>
      </w:r>
      <w:proofErr w:type="gramEnd"/>
      <w:r w:rsidRPr="002A1E99">
        <w:t xml:space="preserve"> account when considering the use of EOS for VTS surveillance.</w:t>
      </w:r>
      <w:r>
        <w:t xml:space="preserve">  </w:t>
      </w:r>
    </w:p>
    <w:p w14:paraId="1197D952" w14:textId="70B6FAD6" w:rsidR="002A1E99" w:rsidRPr="002A1E99" w:rsidRDefault="002A1E99" w:rsidP="002A1E99">
      <w:pPr>
        <w:pStyle w:val="BodyText"/>
        <w:spacing w:line="264" w:lineRule="auto"/>
      </w:pPr>
      <w:r w:rsidRPr="002A1E99">
        <w:t>The output of an EOS can be displayed on a dedicated display or be integrated within the VTS traffic</w:t>
      </w:r>
      <w:r>
        <w:t xml:space="preserve"> </w:t>
      </w:r>
      <w:r w:rsidRPr="002A1E99">
        <w:t>situation display, including the control of the EOS system itself.</w:t>
      </w:r>
    </w:p>
    <w:p w14:paraId="141677B0" w14:textId="540CE082" w:rsidR="002A1E99" w:rsidRPr="002A1E99" w:rsidRDefault="002A1E99" w:rsidP="002A1E99">
      <w:pPr>
        <w:pStyle w:val="BodyText"/>
        <w:spacing w:line="264" w:lineRule="auto"/>
      </w:pPr>
      <w:r w:rsidRPr="002A1E99">
        <w:t xml:space="preserve">In order to support </w:t>
      </w:r>
      <w:proofErr w:type="gramStart"/>
      <w:r w:rsidRPr="002A1E99">
        <w:t>high definition</w:t>
      </w:r>
      <w:proofErr w:type="gramEnd"/>
      <w:r w:rsidRPr="002A1E99">
        <w:t xml:space="preserve"> video with useable frame rates, data bandwidth requirements for</w:t>
      </w:r>
      <w:r>
        <w:t xml:space="preserve"> </w:t>
      </w:r>
      <w:r w:rsidRPr="002A1E99">
        <w:t xml:space="preserve">remote high-definition EOS sensors can be very demanding. </w:t>
      </w:r>
      <w:r>
        <w:t xml:space="preserve"> </w:t>
      </w:r>
      <w:r w:rsidRPr="002A1E99">
        <w:t>Care should be taken in analysing the</w:t>
      </w:r>
      <w:r>
        <w:t xml:space="preserve"> </w:t>
      </w:r>
      <w:r w:rsidRPr="002A1E99">
        <w:t>bandwidth requirements when planning the implementation of high-definition EOS sensors.</w:t>
      </w:r>
      <w:r>
        <w:t xml:space="preserve">  </w:t>
      </w:r>
    </w:p>
    <w:p w14:paraId="6CE6646A" w14:textId="1B5C2CF9" w:rsidR="002A1E99" w:rsidRPr="002A1E99" w:rsidRDefault="002A1E99" w:rsidP="002A1E99">
      <w:pPr>
        <w:pStyle w:val="BodyText"/>
        <w:spacing w:line="264" w:lineRule="auto"/>
      </w:pPr>
      <w:r w:rsidRPr="002A1E99">
        <w:t>Where more than one camera is installed to cover a VTS area, it may be desirable for the output</w:t>
      </w:r>
      <w:r>
        <w:t xml:space="preserve"> </w:t>
      </w:r>
      <w:r w:rsidRPr="002A1E99">
        <w:t>from multiple cameras to be provided in one composite picture.</w:t>
      </w:r>
      <w:r>
        <w:t xml:space="preserve">  </w:t>
      </w:r>
    </w:p>
    <w:p w14:paraId="1EA4234F" w14:textId="2FEF2C37" w:rsidR="002A1E99" w:rsidRDefault="002A1E99" w:rsidP="002A1E99">
      <w:pPr>
        <w:pStyle w:val="BodyText"/>
        <w:spacing w:line="264" w:lineRule="auto"/>
      </w:pPr>
      <w:r w:rsidRPr="002A1E99">
        <w:t>In addition to the sensors themselves there is also a wide range of image processing capability</w:t>
      </w:r>
      <w:r>
        <w:t xml:space="preserve"> </w:t>
      </w:r>
      <w:r w:rsidRPr="002A1E99">
        <w:t>available. These capabilities range from simple video presentation to sophisticated image</w:t>
      </w:r>
      <w:r>
        <w:t xml:space="preserve"> </w:t>
      </w:r>
      <w:r w:rsidRPr="002A1E99">
        <w:t xml:space="preserve">processing including image recognition and analysis, automated </w:t>
      </w:r>
      <w:proofErr w:type="gramStart"/>
      <w:r w:rsidRPr="002A1E99">
        <w:t>tracking</w:t>
      </w:r>
      <w:proofErr w:type="gramEnd"/>
      <w:r w:rsidRPr="002A1E99">
        <w:t xml:space="preserve"> and alerting/alarm</w:t>
      </w:r>
      <w:r>
        <w:t xml:space="preserve"> </w:t>
      </w:r>
      <w:r w:rsidRPr="002A1E99">
        <w:t>capabilities.</w:t>
      </w:r>
      <w:r>
        <w:t xml:space="preserve">  </w:t>
      </w:r>
    </w:p>
    <w:p w14:paraId="1861B686" w14:textId="059E1301" w:rsidR="00242BE2" w:rsidRDefault="00242BE2" w:rsidP="00242BE2">
      <w:pPr>
        <w:pStyle w:val="Heading1"/>
      </w:pPr>
      <w:bookmarkStart w:id="27" w:name="_Toc83420715"/>
      <w:r>
        <w:t>Producing Functional and Performance requirements</w:t>
      </w:r>
      <w:bookmarkEnd w:id="27"/>
    </w:p>
    <w:p w14:paraId="1C4BCA35" w14:textId="354B8C2F" w:rsidR="002A1E99" w:rsidRPr="002A1E99" w:rsidRDefault="002A1E99" w:rsidP="002A1E99">
      <w:pPr>
        <w:pStyle w:val="Heading2"/>
      </w:pPr>
      <w:r>
        <w:t>General Requirements</w:t>
      </w:r>
    </w:p>
    <w:bookmarkEnd w:id="23"/>
    <w:p w14:paraId="0C21D02C" w14:textId="1808050A" w:rsidR="002A1E99" w:rsidRPr="002A1E99" w:rsidRDefault="002A1E99" w:rsidP="002A1E99">
      <w:pPr>
        <w:pStyle w:val="Heading3"/>
        <w:rPr>
          <w:rFonts w:eastAsiaTheme="minorHAnsi"/>
        </w:rPr>
      </w:pPr>
      <w:r w:rsidRPr="002A1E99">
        <w:rPr>
          <w:rFonts w:eastAsiaTheme="minorHAnsi"/>
        </w:rPr>
        <w:t>Sensor Site Selection</w:t>
      </w:r>
    </w:p>
    <w:p w14:paraId="083BD83E" w14:textId="77777777" w:rsidR="002A1E99" w:rsidRPr="002A1E99" w:rsidRDefault="002A1E99" w:rsidP="002A1E99">
      <w:pPr>
        <w:pStyle w:val="BodyText"/>
        <w:spacing w:line="264" w:lineRule="auto"/>
      </w:pPr>
      <w:r w:rsidRPr="002A1E99">
        <w:t xml:space="preserve">Factors to be </w:t>
      </w:r>
      <w:proofErr w:type="gramStart"/>
      <w:r w:rsidRPr="002A1E99">
        <w:t>taken into account</w:t>
      </w:r>
      <w:proofErr w:type="gramEnd"/>
      <w:r w:rsidRPr="002A1E99">
        <w:t>, when deciding on where to place an EOS sensor, include:</w:t>
      </w:r>
    </w:p>
    <w:p w14:paraId="7AE37519" w14:textId="68430A64" w:rsidR="002A1E99" w:rsidRPr="002A1E99" w:rsidRDefault="002A1E99" w:rsidP="002A1E99">
      <w:pPr>
        <w:pStyle w:val="BodyText"/>
        <w:numPr>
          <w:ilvl w:val="0"/>
          <w:numId w:val="24"/>
        </w:numPr>
        <w:spacing w:line="264" w:lineRule="auto"/>
      </w:pPr>
      <w:r w:rsidRPr="002A1E99">
        <w:t xml:space="preserve">The desired line of sight, field of view and the required operational range for the </w:t>
      </w:r>
      <w:proofErr w:type="gramStart"/>
      <w:r w:rsidRPr="002A1E99">
        <w:t>sensor;</w:t>
      </w:r>
      <w:proofErr w:type="gramEnd"/>
    </w:p>
    <w:p w14:paraId="1F3D3C57" w14:textId="0530CCE5" w:rsidR="002A1E99" w:rsidRPr="002A1E99" w:rsidRDefault="002A1E99" w:rsidP="0073773F">
      <w:pPr>
        <w:pStyle w:val="BodyText"/>
        <w:numPr>
          <w:ilvl w:val="0"/>
          <w:numId w:val="24"/>
        </w:numPr>
        <w:spacing w:line="264" w:lineRule="auto"/>
      </w:pPr>
      <w:r w:rsidRPr="002A1E99">
        <w:t>The availability of existing infrastructure, such as power, data communications and physical</w:t>
      </w:r>
      <w:r>
        <w:t xml:space="preserve"> </w:t>
      </w:r>
      <w:proofErr w:type="gramStart"/>
      <w:r w:rsidRPr="002A1E99">
        <w:t>security;</w:t>
      </w:r>
      <w:proofErr w:type="gramEnd"/>
    </w:p>
    <w:p w14:paraId="4584770E" w14:textId="691FBAA7" w:rsidR="002A1E99" w:rsidRPr="002A1E99" w:rsidRDefault="002A1E99" w:rsidP="002A1E99">
      <w:pPr>
        <w:pStyle w:val="BodyText"/>
        <w:numPr>
          <w:ilvl w:val="1"/>
          <w:numId w:val="24"/>
        </w:numPr>
        <w:spacing w:line="264" w:lineRule="auto"/>
      </w:pPr>
      <w:r w:rsidRPr="002A1E99">
        <w:t>Where possible, consideration should be given to co-locating a new EOS sensor with</w:t>
      </w:r>
      <w:r>
        <w:t xml:space="preserve"> </w:t>
      </w:r>
      <w:r w:rsidRPr="002A1E99">
        <w:t>existing or planned sensor</w:t>
      </w:r>
      <w:r>
        <w:t xml:space="preserve">s, </w:t>
      </w:r>
      <w:proofErr w:type="gramStart"/>
      <w:r>
        <w:t>e.g.</w:t>
      </w:r>
      <w:proofErr w:type="gramEnd"/>
      <w:r>
        <w:t xml:space="preserve"> radar</w:t>
      </w:r>
    </w:p>
    <w:p w14:paraId="20977465" w14:textId="43718824" w:rsidR="002A1E99" w:rsidRPr="002A1E99" w:rsidRDefault="002A1E99" w:rsidP="002A1E99">
      <w:pPr>
        <w:pStyle w:val="BodyText"/>
        <w:numPr>
          <w:ilvl w:val="0"/>
          <w:numId w:val="24"/>
        </w:numPr>
        <w:spacing w:line="264" w:lineRule="auto"/>
      </w:pPr>
      <w:r w:rsidRPr="002A1E99">
        <w:lastRenderedPageBreak/>
        <w:t>Maintenance should be considered in view of access to the camera location, the</w:t>
      </w:r>
      <w:r>
        <w:t xml:space="preserve"> </w:t>
      </w:r>
      <w:r w:rsidRPr="002A1E99">
        <w:t>replenishment of consumables (</w:t>
      </w:r>
      <w:proofErr w:type="gramStart"/>
      <w:r w:rsidRPr="002A1E99">
        <w:t>e.g.</w:t>
      </w:r>
      <w:proofErr w:type="gramEnd"/>
      <w:r w:rsidRPr="002A1E99">
        <w:t xml:space="preserve"> wiper liquid) and installation of replacement parts as well</w:t>
      </w:r>
      <w:r>
        <w:t xml:space="preserve"> </w:t>
      </w:r>
      <w:r w:rsidRPr="002A1E99">
        <w:t>as vehicle access;</w:t>
      </w:r>
    </w:p>
    <w:p w14:paraId="09B2F319" w14:textId="75809EAC" w:rsidR="002A1E99" w:rsidRPr="002A1E99" w:rsidRDefault="002A1E99" w:rsidP="002A1E99">
      <w:pPr>
        <w:pStyle w:val="BodyText"/>
        <w:numPr>
          <w:ilvl w:val="0"/>
          <w:numId w:val="24"/>
        </w:numPr>
        <w:spacing w:line="264" w:lineRule="auto"/>
      </w:pPr>
      <w:r w:rsidRPr="002A1E99">
        <w:t>The presence of strong and/or intermittent light sources that can adversely affect the</w:t>
      </w:r>
      <w:r>
        <w:t xml:space="preserve"> </w:t>
      </w:r>
      <w:r w:rsidRPr="002A1E99">
        <w:t xml:space="preserve">performance of the EOS sensor, in particular for low-light and infrared </w:t>
      </w:r>
      <w:proofErr w:type="gramStart"/>
      <w:r w:rsidRPr="002A1E99">
        <w:t>cameras;</w:t>
      </w:r>
      <w:proofErr w:type="gramEnd"/>
    </w:p>
    <w:p w14:paraId="74748FF7" w14:textId="62542544" w:rsidR="002A1E99" w:rsidRPr="002A1E99" w:rsidRDefault="002A1E99" w:rsidP="002A1E99">
      <w:pPr>
        <w:pStyle w:val="BodyText"/>
        <w:numPr>
          <w:ilvl w:val="0"/>
          <w:numId w:val="24"/>
        </w:numPr>
        <w:spacing w:line="264" w:lineRule="auto"/>
      </w:pPr>
      <w:r w:rsidRPr="002A1E99">
        <w:t>The presence of man-made structures, such as cranes, cooling towers and chimneys, all of</w:t>
      </w:r>
      <w:r>
        <w:t xml:space="preserve"> </w:t>
      </w:r>
      <w:r w:rsidRPr="002A1E99">
        <w:t>which can either block the field of view or significantly affect local environmental conditions</w:t>
      </w:r>
      <w:r>
        <w:t xml:space="preserve"> </w:t>
      </w:r>
      <w:r w:rsidRPr="002A1E99">
        <w:rPr>
          <w:rFonts w:hint="eastAsia"/>
        </w:rPr>
        <w:t>–</w:t>
      </w:r>
      <w:r w:rsidRPr="002A1E99">
        <w:t xml:space="preserve"> consider, for instance, emissions from cooling towers.</w:t>
      </w:r>
    </w:p>
    <w:p w14:paraId="36C3E46D" w14:textId="410EA106" w:rsidR="002A1E99" w:rsidRPr="002A1E99" w:rsidRDefault="002A1E99" w:rsidP="002A1E99">
      <w:pPr>
        <w:pStyle w:val="Heading3"/>
        <w:rPr>
          <w:rFonts w:eastAsiaTheme="minorHAnsi"/>
        </w:rPr>
      </w:pPr>
      <w:r w:rsidRPr="002A1E99">
        <w:rPr>
          <w:rFonts w:eastAsiaTheme="minorHAnsi"/>
        </w:rPr>
        <w:t>Sensor Selection</w:t>
      </w:r>
    </w:p>
    <w:p w14:paraId="141F0071" w14:textId="77777777" w:rsidR="002A1E99" w:rsidRPr="002A1E99" w:rsidRDefault="002A1E99" w:rsidP="002A1E99">
      <w:pPr>
        <w:pStyle w:val="BodyText"/>
        <w:spacing w:line="264" w:lineRule="auto"/>
      </w:pPr>
      <w:r w:rsidRPr="002A1E99">
        <w:t>Requirements to be considered, when selecting a particular type of EOS, include:</w:t>
      </w:r>
    </w:p>
    <w:p w14:paraId="0D476430" w14:textId="129ECAD4" w:rsidR="002A1E99" w:rsidRPr="002A1E99" w:rsidRDefault="002A1E99" w:rsidP="002A1E99">
      <w:pPr>
        <w:pStyle w:val="BodyText"/>
        <w:numPr>
          <w:ilvl w:val="0"/>
          <w:numId w:val="24"/>
        </w:numPr>
        <w:spacing w:line="264" w:lineRule="auto"/>
      </w:pPr>
      <w:r w:rsidRPr="002A1E99">
        <w:t xml:space="preserve">VTS </w:t>
      </w:r>
      <w:proofErr w:type="gramStart"/>
      <w:r w:rsidRPr="002A1E99">
        <w:t>night time</w:t>
      </w:r>
      <w:proofErr w:type="gramEnd"/>
      <w:r w:rsidRPr="002A1E99">
        <w:t xml:space="preserve"> operation </w:t>
      </w:r>
      <w:r w:rsidRPr="002A1E99">
        <w:rPr>
          <w:rFonts w:hint="eastAsia"/>
        </w:rPr>
        <w:t>–</w:t>
      </w:r>
      <w:r w:rsidRPr="002A1E99">
        <w:t xml:space="preserve"> extended night operations in a particular area will typically require</w:t>
      </w:r>
      <w:r>
        <w:t xml:space="preserve"> </w:t>
      </w:r>
      <w:r w:rsidRPr="002A1E99">
        <w:t>use of low-light, day/night, IR- or even laser-illuminated capable imaging sensors;</w:t>
      </w:r>
    </w:p>
    <w:p w14:paraId="24E68661" w14:textId="70D7DE29" w:rsidR="002A1E99" w:rsidRPr="002A1E99" w:rsidRDefault="002A1E99" w:rsidP="002A1E99">
      <w:pPr>
        <w:pStyle w:val="BodyText"/>
        <w:numPr>
          <w:ilvl w:val="0"/>
          <w:numId w:val="24"/>
        </w:numPr>
        <w:spacing w:line="264" w:lineRule="auto"/>
      </w:pPr>
      <w:r w:rsidRPr="002A1E99">
        <w:t>The intended use of the EOS as either primary sensor for the area or the anticipated use as</w:t>
      </w:r>
      <w:r>
        <w:t xml:space="preserve"> </w:t>
      </w:r>
      <w:r w:rsidRPr="002A1E99">
        <w:t xml:space="preserve">a supporting </w:t>
      </w:r>
      <w:proofErr w:type="gramStart"/>
      <w:r w:rsidRPr="002A1E99">
        <w:t>sensor;</w:t>
      </w:r>
      <w:proofErr w:type="gramEnd"/>
    </w:p>
    <w:p w14:paraId="3ABDEF6F" w14:textId="2472BF1C" w:rsidR="002A1E99" w:rsidRPr="002A1E99" w:rsidRDefault="002A1E99" w:rsidP="002A1E99">
      <w:pPr>
        <w:pStyle w:val="BodyText"/>
        <w:numPr>
          <w:ilvl w:val="0"/>
          <w:numId w:val="24"/>
        </w:numPr>
        <w:spacing w:line="264" w:lineRule="auto"/>
      </w:pPr>
      <w:r w:rsidRPr="002A1E99">
        <w:t>The typical environmental conditions in the operational area.</w:t>
      </w:r>
    </w:p>
    <w:p w14:paraId="33DE85F3" w14:textId="2CAD363C" w:rsidR="002A1E99" w:rsidRPr="002A1E99" w:rsidRDefault="002A1E99" w:rsidP="002A1E99">
      <w:pPr>
        <w:pStyle w:val="BodyText"/>
        <w:spacing w:line="264" w:lineRule="auto"/>
      </w:pPr>
      <w:r w:rsidRPr="002A1E99">
        <w:t>Prevailing dust conditions, the proximity to salt sprays, the occurrence of heavy rains</w:t>
      </w:r>
      <w:r>
        <w:t xml:space="preserve"> </w:t>
      </w:r>
      <w:r w:rsidRPr="002A1E99">
        <w:t>and high ambient temperatures and so on, will dictate the minimum technical capabilities</w:t>
      </w:r>
      <w:r>
        <w:t xml:space="preserve"> </w:t>
      </w:r>
      <w:r w:rsidRPr="002A1E99">
        <w:t>of the imaging sensor.</w:t>
      </w:r>
    </w:p>
    <w:p w14:paraId="7AC58F58" w14:textId="256E1A20" w:rsidR="002A1E99" w:rsidRPr="002A1E99" w:rsidRDefault="002A1E99" w:rsidP="002A1E99">
      <w:pPr>
        <w:pStyle w:val="Heading3"/>
        <w:rPr>
          <w:rFonts w:eastAsiaTheme="minorHAnsi"/>
        </w:rPr>
      </w:pPr>
      <w:r w:rsidRPr="002A1E99">
        <w:rPr>
          <w:rFonts w:eastAsiaTheme="minorHAnsi"/>
        </w:rPr>
        <w:t xml:space="preserve">Detection, </w:t>
      </w:r>
      <w:proofErr w:type="gramStart"/>
      <w:r w:rsidRPr="002A1E99">
        <w:rPr>
          <w:rFonts w:eastAsiaTheme="minorHAnsi"/>
        </w:rPr>
        <w:t>Recognition</w:t>
      </w:r>
      <w:proofErr w:type="gramEnd"/>
      <w:r w:rsidRPr="002A1E99">
        <w:rPr>
          <w:rFonts w:eastAsiaTheme="minorHAnsi"/>
        </w:rPr>
        <w:t xml:space="preserve"> and Identification</w:t>
      </w:r>
    </w:p>
    <w:p w14:paraId="7E1DAB3D" w14:textId="228DA680" w:rsidR="00EB68A5" w:rsidRPr="00EB68A5" w:rsidRDefault="002A1E99" w:rsidP="002A1E99">
      <w:pPr>
        <w:pStyle w:val="BodyText"/>
        <w:spacing w:line="264" w:lineRule="auto"/>
      </w:pPr>
      <w:r w:rsidRPr="002A1E99">
        <w:t xml:space="preserve">Performance should be carefully considered when specifying the detection, </w:t>
      </w:r>
      <w:proofErr w:type="gramStart"/>
      <w:r w:rsidRPr="002A1E99">
        <w:t>recognition</w:t>
      </w:r>
      <w:proofErr w:type="gramEnd"/>
      <w:r w:rsidRPr="002A1E99">
        <w:t xml:space="preserve"> and</w:t>
      </w:r>
      <w:r>
        <w:t xml:space="preserve"> </w:t>
      </w:r>
      <w:r w:rsidRPr="002A1E99">
        <w:t>Identification requirements for an EOS sensor. This should include at what maximum range a VTSO</w:t>
      </w:r>
      <w:r>
        <w:t xml:space="preserve"> </w:t>
      </w:r>
      <w:r w:rsidRPr="002A1E99">
        <w:t>should be able to detect given targets in given conditions.</w:t>
      </w:r>
    </w:p>
    <w:p w14:paraId="1F24BC9B" w14:textId="09157E12" w:rsidR="002A1E99" w:rsidRPr="002A1E99" w:rsidRDefault="002A1E99" w:rsidP="002A1E99">
      <w:pPr>
        <w:pStyle w:val="Heading3"/>
        <w:rPr>
          <w:rFonts w:eastAsiaTheme="minorHAnsi"/>
        </w:rPr>
      </w:pPr>
      <w:r w:rsidRPr="002A1E99">
        <w:rPr>
          <w:rFonts w:eastAsiaTheme="minorHAnsi"/>
        </w:rPr>
        <w:t>Recording and Replay</w:t>
      </w:r>
    </w:p>
    <w:p w14:paraId="3A46850D" w14:textId="1E1C6452" w:rsidR="002A1E99" w:rsidRPr="002A1E99" w:rsidRDefault="002A1E99" w:rsidP="002A1E99">
      <w:pPr>
        <w:pStyle w:val="BodyText"/>
        <w:spacing w:line="264" w:lineRule="auto"/>
      </w:pPr>
      <w:r w:rsidRPr="002A1E99">
        <w:t>EOS sensor data should be recorded automatically where regulations permit. VTS Authorities</w:t>
      </w:r>
      <w:r>
        <w:t xml:space="preserve"> </w:t>
      </w:r>
      <w:r w:rsidRPr="002A1E99">
        <w:t>should be able to replay this data synchronised with other sensor recordings. Replay of EOS data</w:t>
      </w:r>
      <w:r>
        <w:t xml:space="preserve"> </w:t>
      </w:r>
      <w:r w:rsidRPr="002A1E99">
        <w:t>should not interfere with the on-going VTS operation and may require separate display systems.</w:t>
      </w:r>
      <w:r>
        <w:t xml:space="preserve">  </w:t>
      </w:r>
    </w:p>
    <w:p w14:paraId="6005DA73" w14:textId="2B6706D0" w:rsidR="00EB68A5" w:rsidRDefault="002A1E99" w:rsidP="002A1E99">
      <w:pPr>
        <w:pStyle w:val="BodyText"/>
        <w:spacing w:line="264" w:lineRule="auto"/>
      </w:pPr>
      <w:r w:rsidRPr="002A1E99">
        <w:t>The impact of storage requirements for high-resolution video data, especially if several EOSs are</w:t>
      </w:r>
      <w:r>
        <w:t xml:space="preserve"> </w:t>
      </w:r>
      <w:r w:rsidRPr="002A1E99">
        <w:t>used, can be quite significant. The VTS Authority should carefully consider the quality of recording</w:t>
      </w:r>
      <w:r>
        <w:t xml:space="preserve"> </w:t>
      </w:r>
      <w:r w:rsidRPr="002A1E99">
        <w:t>as well as meeting the legal requirements for the storage of historical data.</w:t>
      </w:r>
    </w:p>
    <w:p w14:paraId="2A7D1D86" w14:textId="05CD18CD" w:rsidR="002A1E99" w:rsidRDefault="002A1E99" w:rsidP="002A1E99">
      <w:pPr>
        <w:pStyle w:val="Heading2"/>
      </w:pPr>
      <w:r>
        <w:t>Functional Requirements</w:t>
      </w:r>
    </w:p>
    <w:p w14:paraId="26382AFA" w14:textId="77777777" w:rsidR="002A1E99" w:rsidRPr="002A1E99" w:rsidRDefault="002A1E99" w:rsidP="002A1E99">
      <w:pPr>
        <w:pStyle w:val="Heading3"/>
        <w:rPr>
          <w:rFonts w:eastAsiaTheme="minorHAnsi"/>
        </w:rPr>
      </w:pPr>
      <w:r w:rsidRPr="002A1E99">
        <w:rPr>
          <w:rFonts w:eastAsiaTheme="minorHAnsi"/>
        </w:rPr>
        <w:t>Pan, Tilt and Zoom</w:t>
      </w:r>
    </w:p>
    <w:p w14:paraId="231E8446" w14:textId="10DCE847" w:rsidR="002A1E99" w:rsidRPr="002A1E99" w:rsidRDefault="002A1E99" w:rsidP="002A1E99">
      <w:pPr>
        <w:pStyle w:val="BodyText"/>
        <w:spacing w:line="264" w:lineRule="auto"/>
      </w:pPr>
      <w:r w:rsidRPr="002A1E99">
        <w:t>EOSs can be fitted on a fixed platform or mounted on an electromechanical Pan, Tilt, and Zoom</w:t>
      </w:r>
      <w:r>
        <w:t xml:space="preserve"> </w:t>
      </w:r>
      <w:r w:rsidRPr="002A1E99">
        <w:t>(PTZ) frame. The latter allows a considerable amount freedom in pointing the EOS to a target or a</w:t>
      </w:r>
      <w:r>
        <w:t xml:space="preserve"> </w:t>
      </w:r>
      <w:r w:rsidRPr="002A1E99">
        <w:t>particular area of interest.</w:t>
      </w:r>
      <w:r>
        <w:t xml:space="preserve">  </w:t>
      </w:r>
    </w:p>
    <w:p w14:paraId="7F1F10A9" w14:textId="464DB973" w:rsidR="002A1E99" w:rsidRPr="002A1E99" w:rsidRDefault="002A1E99" w:rsidP="002A1E99">
      <w:pPr>
        <w:pStyle w:val="BodyText"/>
        <w:spacing w:line="264" w:lineRule="auto"/>
      </w:pPr>
      <w:r w:rsidRPr="002A1E99">
        <w:t>Fixed sensors are typically placed so as to provide general surveillance of a fixed area of interest,</w:t>
      </w:r>
      <w:r>
        <w:t xml:space="preserve"> </w:t>
      </w:r>
      <w:r w:rsidRPr="002A1E99">
        <w:t>such as fairways and approaches to bridges and locks.</w:t>
      </w:r>
    </w:p>
    <w:p w14:paraId="00757893" w14:textId="00B4A547" w:rsidR="002A1E99" w:rsidRPr="002A1E99" w:rsidRDefault="002A1E99" w:rsidP="002A1E99">
      <w:pPr>
        <w:pStyle w:val="BodyText"/>
        <w:spacing w:line="264" w:lineRule="auto"/>
      </w:pPr>
      <w:r w:rsidRPr="002A1E99">
        <w:t>PTZ sensors can be controlled directly by the VTSO, typically using a joystick or keyboard. PTZ</w:t>
      </w:r>
      <w:r>
        <w:t xml:space="preserve"> </w:t>
      </w:r>
      <w:r w:rsidRPr="002A1E99">
        <w:t>sensors can be a shared resource between, for example, a Harbour Master and VTS, therefore the</w:t>
      </w:r>
      <w:r>
        <w:t xml:space="preserve"> </w:t>
      </w:r>
      <w:r w:rsidRPr="002A1E99">
        <w:t>VTS Authority may need to publish a code of practice to govern EOS sensor operation.</w:t>
      </w:r>
      <w:r>
        <w:t xml:space="preserve">  </w:t>
      </w:r>
    </w:p>
    <w:p w14:paraId="3A80A754" w14:textId="23ACDBF0" w:rsidR="002A1E99" w:rsidRPr="002A1E99" w:rsidRDefault="002A1E99" w:rsidP="002A1E99">
      <w:pPr>
        <w:pStyle w:val="BodyText"/>
        <w:spacing w:line="264" w:lineRule="auto"/>
      </w:pPr>
      <w:r w:rsidRPr="002A1E99">
        <w:t>Depending upon the level of integration with the VTS system, the PTZ could also be controlled</w:t>
      </w:r>
      <w:r>
        <w:t xml:space="preserve"> </w:t>
      </w:r>
      <w:r w:rsidRPr="002A1E99">
        <w:t>through the VTS application.</w:t>
      </w:r>
    </w:p>
    <w:p w14:paraId="74A014D5" w14:textId="77777777" w:rsidR="002A1E99" w:rsidRPr="002A1E99" w:rsidRDefault="002A1E99" w:rsidP="002A1E99">
      <w:pPr>
        <w:pStyle w:val="BodyText"/>
        <w:spacing w:line="264" w:lineRule="auto"/>
      </w:pPr>
      <w:r w:rsidRPr="002A1E99">
        <w:lastRenderedPageBreak/>
        <w:t>The VTS application could:</w:t>
      </w:r>
    </w:p>
    <w:p w14:paraId="3C4C2EFB" w14:textId="6BE273B0" w:rsidR="002A1E99" w:rsidRPr="002A1E99" w:rsidRDefault="002A1E99" w:rsidP="002A1E99">
      <w:pPr>
        <w:pStyle w:val="BodyText"/>
        <w:numPr>
          <w:ilvl w:val="0"/>
          <w:numId w:val="24"/>
        </w:numPr>
        <w:spacing w:line="264" w:lineRule="auto"/>
      </w:pPr>
      <w:r w:rsidRPr="002A1E99">
        <w:t xml:space="preserve">Control the sensor via automated tracking of a target, observed by the </w:t>
      </w:r>
      <w:proofErr w:type="gramStart"/>
      <w:r w:rsidRPr="002A1E99">
        <w:t>VTS;</w:t>
      </w:r>
      <w:proofErr w:type="gramEnd"/>
    </w:p>
    <w:p w14:paraId="51B339E9" w14:textId="195416AF" w:rsidR="002A1E99" w:rsidRDefault="002A1E99" w:rsidP="002A1E99">
      <w:pPr>
        <w:pStyle w:val="BodyText"/>
        <w:numPr>
          <w:ilvl w:val="0"/>
          <w:numId w:val="24"/>
        </w:numPr>
        <w:spacing w:line="264" w:lineRule="auto"/>
      </w:pPr>
      <w:r w:rsidRPr="002A1E99">
        <w:t>Configure the sensors to react to various events, such as:</w:t>
      </w:r>
    </w:p>
    <w:p w14:paraId="63C17A9B" w14:textId="7FF4B199" w:rsidR="002A1E99" w:rsidRPr="002A1E99" w:rsidRDefault="002A1E99" w:rsidP="002A1E99">
      <w:pPr>
        <w:pStyle w:val="BodyText"/>
        <w:numPr>
          <w:ilvl w:val="1"/>
          <w:numId w:val="24"/>
        </w:numPr>
        <w:spacing w:line="264" w:lineRule="auto"/>
      </w:pPr>
      <w:r w:rsidRPr="002A1E99">
        <w:t xml:space="preserve">Anchor watch </w:t>
      </w:r>
      <w:proofErr w:type="gramStart"/>
      <w:r w:rsidRPr="002A1E99">
        <w:t>violations;</w:t>
      </w:r>
      <w:proofErr w:type="gramEnd"/>
    </w:p>
    <w:p w14:paraId="108979C8" w14:textId="4F158A91" w:rsidR="002A1E99" w:rsidRPr="002A1E99" w:rsidRDefault="002A1E99" w:rsidP="002A1E99">
      <w:pPr>
        <w:pStyle w:val="BodyText"/>
        <w:numPr>
          <w:ilvl w:val="1"/>
          <w:numId w:val="24"/>
        </w:numPr>
        <w:spacing w:line="264" w:lineRule="auto"/>
      </w:pPr>
      <w:r w:rsidRPr="002A1E99">
        <w:t>Traffic separation violations.</w:t>
      </w:r>
    </w:p>
    <w:p w14:paraId="128A2E11" w14:textId="0871AAAE" w:rsidR="002A1E99" w:rsidRPr="002A1E99" w:rsidRDefault="002A1E99" w:rsidP="002A1E99">
      <w:pPr>
        <w:pStyle w:val="BodyText"/>
        <w:numPr>
          <w:ilvl w:val="0"/>
          <w:numId w:val="24"/>
        </w:numPr>
        <w:spacing w:line="264" w:lineRule="auto"/>
      </w:pPr>
      <w:r w:rsidRPr="002A1E99">
        <w:t>Allow the VTSO to direct a PTZ sensor to survey a specific area, zone or activity, for instance,</w:t>
      </w:r>
      <w:r>
        <w:t xml:space="preserve"> </w:t>
      </w:r>
      <w:r w:rsidRPr="002A1E99">
        <w:t xml:space="preserve">pilot boarding and disembarking </w:t>
      </w:r>
      <w:proofErr w:type="gramStart"/>
      <w:r w:rsidRPr="002A1E99">
        <w:t>operations;</w:t>
      </w:r>
      <w:proofErr w:type="gramEnd"/>
    </w:p>
    <w:p w14:paraId="5A15FF77" w14:textId="0BAD8C10" w:rsidR="002A1E99" w:rsidRPr="002A1E99" w:rsidRDefault="002A1E99" w:rsidP="002A1E99">
      <w:pPr>
        <w:pStyle w:val="BodyText"/>
        <w:numPr>
          <w:ilvl w:val="0"/>
          <w:numId w:val="24"/>
        </w:numPr>
        <w:spacing w:line="264" w:lineRule="auto"/>
      </w:pPr>
      <w:r w:rsidRPr="002A1E99">
        <w:t>Allow the VTSO to set up automated scan sequences to cover selected areas in turn.</w:t>
      </w:r>
    </w:p>
    <w:p w14:paraId="18F66867" w14:textId="31C013A3" w:rsidR="002A1E99" w:rsidRPr="002A1E99" w:rsidRDefault="002A1E99" w:rsidP="002A1E99">
      <w:pPr>
        <w:pStyle w:val="Heading3"/>
        <w:rPr>
          <w:rFonts w:eastAsiaTheme="minorHAnsi"/>
        </w:rPr>
      </w:pPr>
      <w:r w:rsidRPr="002A1E99">
        <w:rPr>
          <w:rFonts w:eastAsiaTheme="minorHAnsi"/>
        </w:rPr>
        <w:t>Precision and Repeatability</w:t>
      </w:r>
    </w:p>
    <w:p w14:paraId="3D378A6D" w14:textId="6578544B" w:rsidR="002A1E99" w:rsidRPr="002A1E99" w:rsidRDefault="002A1E99" w:rsidP="002A1E99">
      <w:pPr>
        <w:pStyle w:val="BodyText"/>
        <w:spacing w:line="264" w:lineRule="auto"/>
      </w:pPr>
      <w:r w:rsidRPr="002A1E99">
        <w:t>Precision refers to the ability to set the pan, tilt and zoom to the requested position within a certain</w:t>
      </w:r>
      <w:r>
        <w:t xml:space="preserve"> </w:t>
      </w:r>
      <w:r w:rsidRPr="002A1E99">
        <w:t>tolerance. Repeatability refers to the ability to reliably recreate a certain setting.</w:t>
      </w:r>
      <w:r>
        <w:t xml:space="preserve">  </w:t>
      </w:r>
    </w:p>
    <w:p w14:paraId="34B7C20B" w14:textId="4F4198FA" w:rsidR="002A1E99" w:rsidRPr="002A1E99" w:rsidRDefault="002A1E99" w:rsidP="002A1E99">
      <w:pPr>
        <w:pStyle w:val="BodyText"/>
        <w:spacing w:line="264" w:lineRule="auto"/>
      </w:pPr>
      <w:r w:rsidRPr="002A1E99">
        <w:t xml:space="preserve">The required degree of precision will depend on the application of the EOS. For example, a </w:t>
      </w:r>
      <w:proofErr w:type="gramStart"/>
      <w:r w:rsidRPr="002A1E99">
        <w:t>long</w:t>
      </w:r>
      <w:r>
        <w:t xml:space="preserve"> </w:t>
      </w:r>
      <w:r w:rsidRPr="002A1E99">
        <w:t>range</w:t>
      </w:r>
      <w:proofErr w:type="gramEnd"/>
      <w:r w:rsidRPr="002A1E99">
        <w:t xml:space="preserve"> surveillance sensor, at maximum zoom will have a narrow field of view. Therefore, in this</w:t>
      </w:r>
      <w:r>
        <w:t xml:space="preserve"> </w:t>
      </w:r>
      <w:r w:rsidRPr="002A1E99">
        <w:t>case, the PTZ should have a high degree of precision. Conversely, an EOS sensor with a wider field</w:t>
      </w:r>
      <w:r>
        <w:t xml:space="preserve"> </w:t>
      </w:r>
      <w:r w:rsidRPr="002A1E99">
        <w:t>of view will not require such a precise PTZ. In both cases, the repeatability should be more or less</w:t>
      </w:r>
      <w:r>
        <w:t xml:space="preserve"> </w:t>
      </w:r>
      <w:r w:rsidRPr="002A1E99">
        <w:t>the same.</w:t>
      </w:r>
    </w:p>
    <w:p w14:paraId="089BF160" w14:textId="2565AAEA" w:rsidR="002A1E99" w:rsidRPr="002A1E99" w:rsidRDefault="002A1E99" w:rsidP="002A1E99">
      <w:pPr>
        <w:pStyle w:val="Heading3"/>
        <w:rPr>
          <w:rFonts w:eastAsiaTheme="minorHAnsi"/>
        </w:rPr>
      </w:pPr>
      <w:r w:rsidRPr="002A1E99">
        <w:rPr>
          <w:rFonts w:eastAsiaTheme="minorHAnsi"/>
        </w:rPr>
        <w:t>Auto Focus</w:t>
      </w:r>
    </w:p>
    <w:p w14:paraId="295F1EB7" w14:textId="0E1BB1BB" w:rsidR="002A1E99" w:rsidRPr="002A1E99" w:rsidRDefault="002A1E99" w:rsidP="002A1E99">
      <w:pPr>
        <w:pStyle w:val="BodyText"/>
        <w:spacing w:line="264" w:lineRule="auto"/>
      </w:pPr>
      <w:r w:rsidRPr="002A1E99">
        <w:t>Focus should be an intrinsic and automated function within the EOS and should be specified</w:t>
      </w:r>
      <w:r>
        <w:t xml:space="preserve"> </w:t>
      </w:r>
      <w:r w:rsidRPr="002A1E99">
        <w:t>accordingly.</w:t>
      </w:r>
    </w:p>
    <w:p w14:paraId="412A2DF8" w14:textId="0A591AA2" w:rsidR="002A1E99" w:rsidRPr="002A1E99" w:rsidRDefault="002A1E99" w:rsidP="002A1E99">
      <w:pPr>
        <w:pStyle w:val="Heading3"/>
        <w:rPr>
          <w:rFonts w:eastAsiaTheme="minorHAnsi"/>
        </w:rPr>
      </w:pPr>
      <w:r w:rsidRPr="002A1E99">
        <w:rPr>
          <w:rFonts w:eastAsiaTheme="minorHAnsi"/>
        </w:rPr>
        <w:t>Image Processing</w:t>
      </w:r>
    </w:p>
    <w:p w14:paraId="36C50DAA" w14:textId="00E44F4F" w:rsidR="002A1E99" w:rsidRPr="002A1E99" w:rsidRDefault="002A1E99" w:rsidP="002A1E99">
      <w:pPr>
        <w:pStyle w:val="BodyText"/>
        <w:spacing w:line="264" w:lineRule="auto"/>
      </w:pPr>
      <w:r w:rsidRPr="002A1E99">
        <w:t>EOS systems are susceptible to vibrations, due to wind or nearby equipment, such as a rotating</w:t>
      </w:r>
      <w:r>
        <w:t xml:space="preserve"> </w:t>
      </w:r>
      <w:r w:rsidRPr="002A1E99">
        <w:t>radar antenna. VTS authorities should consider specifying anti-vibration capabilities in the EOS,</w:t>
      </w:r>
      <w:r>
        <w:t xml:space="preserve"> </w:t>
      </w:r>
      <w:r w:rsidRPr="002A1E99">
        <w:t>such as image stabilizers.</w:t>
      </w:r>
    </w:p>
    <w:p w14:paraId="276C2E46" w14:textId="17BEC119" w:rsidR="002A1E99" w:rsidRDefault="002A1E99" w:rsidP="002A1E99">
      <w:pPr>
        <w:pStyle w:val="BodyText"/>
        <w:spacing w:line="264" w:lineRule="auto"/>
      </w:pPr>
      <w:r w:rsidRPr="002A1E99">
        <w:t>There are many processing techniques available which enhance images or derive information from</w:t>
      </w:r>
      <w:r>
        <w:t xml:space="preserve"> </w:t>
      </w:r>
      <w:proofErr w:type="gramStart"/>
      <w:r w:rsidRPr="002A1E99">
        <w:t>images</w:t>
      </w:r>
      <w:proofErr w:type="gramEnd"/>
      <w:r w:rsidRPr="002A1E99">
        <w:t xml:space="preserve"> and these continue to evolve. For example, objects within the field of view of the EOS can</w:t>
      </w:r>
      <w:r>
        <w:t xml:space="preserve"> </w:t>
      </w:r>
      <w:r w:rsidRPr="002A1E99">
        <w:t>be tracked by the EOS, allowing the EOS to automatically follow a designated target.</w:t>
      </w:r>
    </w:p>
    <w:p w14:paraId="6BB16EAC" w14:textId="642AA1D3" w:rsidR="002A1E99" w:rsidRPr="002A1E99" w:rsidRDefault="002A1E99" w:rsidP="002A1E99">
      <w:pPr>
        <w:pStyle w:val="BodyText"/>
        <w:spacing w:line="264" w:lineRule="auto"/>
      </w:pPr>
      <w:r w:rsidRPr="002A1E99">
        <w:t>VTS authorities should work with equipment suppliers to determine which of these techniques and</w:t>
      </w:r>
      <w:r>
        <w:t xml:space="preserve"> </w:t>
      </w:r>
      <w:r w:rsidRPr="002A1E99">
        <w:t>the resulting capabilities are appropriate for the VTS in question.</w:t>
      </w:r>
    </w:p>
    <w:p w14:paraId="10EFA59D" w14:textId="7F349965" w:rsidR="002A1E99" w:rsidRPr="002A1E99" w:rsidRDefault="002A1E99" w:rsidP="002A1E99">
      <w:pPr>
        <w:pStyle w:val="Heading3"/>
        <w:rPr>
          <w:rFonts w:eastAsiaTheme="minorHAnsi"/>
        </w:rPr>
      </w:pPr>
      <w:r w:rsidRPr="002A1E99">
        <w:rPr>
          <w:rFonts w:eastAsiaTheme="minorHAnsi"/>
        </w:rPr>
        <w:t>Configuration</w:t>
      </w:r>
    </w:p>
    <w:p w14:paraId="0C02A750" w14:textId="4393DB5D" w:rsidR="002A1E99" w:rsidRDefault="002A1E99" w:rsidP="002A1E99">
      <w:pPr>
        <w:pStyle w:val="BodyText"/>
        <w:spacing w:line="264" w:lineRule="auto"/>
      </w:pPr>
      <w:r w:rsidRPr="002A1E99">
        <w:t>VTSOs should only need to have access to an agreed set of operational functions. Configuration,</w:t>
      </w:r>
      <w:r>
        <w:t xml:space="preserve"> </w:t>
      </w:r>
      <w:r w:rsidRPr="002A1E99">
        <w:t>tuning, maintenance and advanced set-up functions should be restricted to designated support</w:t>
      </w:r>
      <w:r>
        <w:t xml:space="preserve"> </w:t>
      </w:r>
      <w:r w:rsidRPr="002A1E99">
        <w:t>personnel.</w:t>
      </w:r>
      <w:r>
        <w:t xml:space="preserve">  </w:t>
      </w:r>
    </w:p>
    <w:p w14:paraId="76FF8D1E" w14:textId="77777777" w:rsidR="002A1E99" w:rsidRDefault="002A1E99" w:rsidP="002A1E99">
      <w:pPr>
        <w:pStyle w:val="Heading2"/>
      </w:pPr>
      <w:r>
        <w:t>Design, Installation and Maintenance Considerations</w:t>
      </w:r>
    </w:p>
    <w:p w14:paraId="4D5016FB" w14:textId="765C2CDC" w:rsidR="002A1E99" w:rsidRPr="002A1E99" w:rsidRDefault="002A1E99" w:rsidP="002A1E99">
      <w:pPr>
        <w:pStyle w:val="BodyText"/>
        <w:spacing w:line="264" w:lineRule="auto"/>
      </w:pPr>
      <w:r w:rsidRPr="002A1E99">
        <w:t>The EOS should be specified taking the considerations in Section 1 into account. This should also</w:t>
      </w:r>
      <w:r>
        <w:t xml:space="preserve"> </w:t>
      </w:r>
      <w:r w:rsidRPr="002A1E99">
        <w:t xml:space="preserve">consider maintenance access, cleaning, lightning protection, </w:t>
      </w:r>
      <w:proofErr w:type="gramStart"/>
      <w:r w:rsidRPr="002A1E99">
        <w:t>vibrations</w:t>
      </w:r>
      <w:proofErr w:type="gramEnd"/>
      <w:r w:rsidRPr="002A1E99">
        <w:t xml:space="preserve"> and wind load. The build-up</w:t>
      </w:r>
      <w:r>
        <w:t xml:space="preserve"> </w:t>
      </w:r>
      <w:r w:rsidRPr="002A1E99">
        <w:t>of ice in some climates should also be a consideration.</w:t>
      </w:r>
      <w:r>
        <w:t xml:space="preserve">  </w:t>
      </w:r>
    </w:p>
    <w:p w14:paraId="148E8476" w14:textId="33E118D6" w:rsidR="002A1E99" w:rsidRPr="002A1E99" w:rsidRDefault="002A1E99" w:rsidP="002A1E99">
      <w:pPr>
        <w:pStyle w:val="Heading3"/>
        <w:rPr>
          <w:rFonts w:eastAsiaTheme="minorHAnsi"/>
        </w:rPr>
      </w:pPr>
      <w:r w:rsidRPr="002A1E99">
        <w:rPr>
          <w:rFonts w:eastAsiaTheme="minorHAnsi"/>
        </w:rPr>
        <w:t>Durability and Resistance to Environmental Conditions</w:t>
      </w:r>
    </w:p>
    <w:p w14:paraId="3A7C5E36" w14:textId="1A478EC1" w:rsidR="002A1E99" w:rsidRPr="002A1E99" w:rsidRDefault="002A1E99" w:rsidP="002A1E99">
      <w:pPr>
        <w:pStyle w:val="Heading4"/>
        <w:rPr>
          <w:rFonts w:eastAsiaTheme="minorHAnsi"/>
        </w:rPr>
      </w:pPr>
      <w:r w:rsidRPr="002A1E99">
        <w:rPr>
          <w:rFonts w:eastAsiaTheme="minorHAnsi"/>
        </w:rPr>
        <w:t>Vibration</w:t>
      </w:r>
    </w:p>
    <w:p w14:paraId="6BBCBE7C" w14:textId="3FFD6BC9" w:rsidR="002A1E99" w:rsidRPr="002A1E99" w:rsidRDefault="002A1E99" w:rsidP="002A1E99">
      <w:pPr>
        <w:pStyle w:val="BodyText"/>
        <w:spacing w:line="264" w:lineRule="auto"/>
      </w:pPr>
      <w:r w:rsidRPr="002A1E99">
        <w:t>EOS systems may be susceptible to performance degradation due to excessive vibration of the</w:t>
      </w:r>
      <w:r>
        <w:t xml:space="preserve"> </w:t>
      </w:r>
      <w:r w:rsidRPr="002A1E99">
        <w:t>installation. This is particularly relevant in strong wind conditions.</w:t>
      </w:r>
      <w:r>
        <w:t xml:space="preserve">  </w:t>
      </w:r>
    </w:p>
    <w:p w14:paraId="558C8A5C" w14:textId="420F794C" w:rsidR="002A1E99" w:rsidRPr="002A1E99" w:rsidRDefault="002A1E99" w:rsidP="002A1E99">
      <w:pPr>
        <w:pStyle w:val="BodyText"/>
        <w:spacing w:line="264" w:lineRule="auto"/>
      </w:pPr>
      <w:r w:rsidRPr="002A1E99">
        <w:lastRenderedPageBreak/>
        <w:t>VTS authorities should ensure that the supporting infrastructure for the EOS is able to handle the</w:t>
      </w:r>
      <w:r>
        <w:t xml:space="preserve"> </w:t>
      </w:r>
      <w:r w:rsidRPr="002A1E99">
        <w:t>expected environmental conditions and meets any appropriate building regulations.</w:t>
      </w:r>
      <w:r>
        <w:t xml:space="preserve">  </w:t>
      </w:r>
    </w:p>
    <w:p w14:paraId="0BA4D586" w14:textId="70B95C87" w:rsidR="002A1E99" w:rsidRPr="002A1E99" w:rsidRDefault="002A1E99" w:rsidP="002A1E99">
      <w:pPr>
        <w:pStyle w:val="Heading4"/>
        <w:rPr>
          <w:rFonts w:eastAsiaTheme="minorHAnsi"/>
        </w:rPr>
      </w:pPr>
      <w:r w:rsidRPr="002A1E99">
        <w:rPr>
          <w:rFonts w:eastAsiaTheme="minorHAnsi"/>
        </w:rPr>
        <w:t>Specific Environmental Safeguards</w:t>
      </w:r>
    </w:p>
    <w:p w14:paraId="1582A7C2" w14:textId="22C786B2" w:rsidR="002A1E99" w:rsidRPr="002A1E99" w:rsidRDefault="002A1E99" w:rsidP="002A1E99">
      <w:pPr>
        <w:pStyle w:val="BodyText"/>
        <w:spacing w:line="264" w:lineRule="auto"/>
      </w:pPr>
      <w:r w:rsidRPr="002A1E99">
        <w:t>VTS authorities should require EOS systems to have the following external and internal</w:t>
      </w:r>
      <w:r>
        <w:t xml:space="preserve"> </w:t>
      </w:r>
      <w:r w:rsidRPr="002A1E99">
        <w:t xml:space="preserve">environmental </w:t>
      </w:r>
      <w:proofErr w:type="gramStart"/>
      <w:r w:rsidRPr="002A1E99">
        <w:t>safe guards</w:t>
      </w:r>
      <w:proofErr w:type="gramEnd"/>
      <w:r w:rsidRPr="002A1E99">
        <w:t xml:space="preserve"> where appropriate:</w:t>
      </w:r>
    </w:p>
    <w:p w14:paraId="506A69E9" w14:textId="5062DEC7" w:rsidR="002A1E99" w:rsidRPr="002A1E99" w:rsidRDefault="002A1E99" w:rsidP="002A1E99">
      <w:pPr>
        <w:pStyle w:val="BodyText"/>
        <w:numPr>
          <w:ilvl w:val="0"/>
          <w:numId w:val="24"/>
        </w:numPr>
        <w:spacing w:line="264" w:lineRule="auto"/>
      </w:pPr>
      <w:r w:rsidRPr="002A1E99">
        <w:t>Lens wash/</w:t>
      </w:r>
      <w:proofErr w:type="gramStart"/>
      <w:r w:rsidRPr="002A1E99">
        <w:t>wipers;</w:t>
      </w:r>
      <w:proofErr w:type="gramEnd"/>
    </w:p>
    <w:p w14:paraId="1D6DDE79" w14:textId="7C094C82" w:rsidR="002A1E99" w:rsidRPr="002A1E99" w:rsidRDefault="002A1E99" w:rsidP="002A1E99">
      <w:pPr>
        <w:pStyle w:val="BodyText"/>
        <w:numPr>
          <w:ilvl w:val="0"/>
          <w:numId w:val="24"/>
        </w:numPr>
        <w:spacing w:line="264" w:lineRule="auto"/>
      </w:pPr>
      <w:r w:rsidRPr="002A1E99">
        <w:t xml:space="preserve">Replaceable clear lens filters to protect exposed </w:t>
      </w:r>
      <w:proofErr w:type="gramStart"/>
      <w:r w:rsidRPr="002A1E99">
        <w:t>optics;</w:t>
      </w:r>
      <w:proofErr w:type="gramEnd"/>
    </w:p>
    <w:p w14:paraId="1AFC7EBB" w14:textId="0BC91DBA" w:rsidR="002A1E99" w:rsidRPr="002A1E99" w:rsidRDefault="002A1E99" w:rsidP="002A1E99">
      <w:pPr>
        <w:pStyle w:val="BodyText"/>
        <w:numPr>
          <w:ilvl w:val="0"/>
          <w:numId w:val="24"/>
        </w:numPr>
        <w:spacing w:line="264" w:lineRule="auto"/>
      </w:pPr>
      <w:r w:rsidRPr="002A1E99">
        <w:t xml:space="preserve">Internal heaters and anti-condensation </w:t>
      </w:r>
      <w:proofErr w:type="gramStart"/>
      <w:r w:rsidRPr="002A1E99">
        <w:t>capabilities;</w:t>
      </w:r>
      <w:proofErr w:type="gramEnd"/>
    </w:p>
    <w:p w14:paraId="63969D4E" w14:textId="3D861DD8" w:rsidR="002A1E99" w:rsidRPr="002A1E99" w:rsidRDefault="002A1E99" w:rsidP="002A1E99">
      <w:pPr>
        <w:pStyle w:val="BodyText"/>
        <w:numPr>
          <w:ilvl w:val="0"/>
          <w:numId w:val="24"/>
        </w:numPr>
        <w:spacing w:line="264" w:lineRule="auto"/>
      </w:pPr>
      <w:r w:rsidRPr="002A1E99">
        <w:t xml:space="preserve">Mechanical lens protection </w:t>
      </w:r>
      <w:r w:rsidRPr="002A1E99">
        <w:rPr>
          <w:rFonts w:hint="eastAsia"/>
        </w:rPr>
        <w:t>–</w:t>
      </w:r>
      <w:r w:rsidRPr="002A1E99">
        <w:t xml:space="preserve"> </w:t>
      </w:r>
      <w:proofErr w:type="gramStart"/>
      <w:r w:rsidRPr="002A1E99">
        <w:t>e.g.</w:t>
      </w:r>
      <w:proofErr w:type="gramEnd"/>
      <w:r w:rsidRPr="002A1E99">
        <w:t xml:space="preserve"> for thermal cameras.</w:t>
      </w:r>
    </w:p>
    <w:p w14:paraId="241D9D38" w14:textId="0664BD85" w:rsidR="002A1E99" w:rsidRPr="002A1E99" w:rsidRDefault="002A1E99" w:rsidP="002A1E99">
      <w:pPr>
        <w:pStyle w:val="Heading3"/>
        <w:rPr>
          <w:rFonts w:eastAsiaTheme="minorHAnsi"/>
        </w:rPr>
      </w:pPr>
      <w:r w:rsidRPr="002A1E99">
        <w:rPr>
          <w:rFonts w:eastAsiaTheme="minorHAnsi"/>
        </w:rPr>
        <w:t>Data Communications</w:t>
      </w:r>
    </w:p>
    <w:p w14:paraId="0D154734" w14:textId="6ABBBE54" w:rsidR="002A1E99" w:rsidRPr="002A1E99" w:rsidRDefault="002A1E99" w:rsidP="002A1E99">
      <w:pPr>
        <w:pStyle w:val="BodyText"/>
        <w:spacing w:line="264" w:lineRule="auto"/>
      </w:pPr>
      <w:r w:rsidRPr="002A1E99">
        <w:t>EOS data has significant demands on available bandwidth and due consideration should be given</w:t>
      </w:r>
      <w:r>
        <w:t xml:space="preserve"> </w:t>
      </w:r>
      <w:r w:rsidRPr="002A1E99">
        <w:t>to ensure that sufficient bandwidth is available. Bandwidth requirements can be reduced by using</w:t>
      </w:r>
      <w:r>
        <w:t xml:space="preserve"> </w:t>
      </w:r>
      <w:r w:rsidRPr="002A1E99">
        <w:t>video data compression techniques. It is recommended that VTS authorities consider using standard</w:t>
      </w:r>
      <w:r>
        <w:t xml:space="preserve"> </w:t>
      </w:r>
      <w:r w:rsidRPr="002A1E99">
        <w:t>video data compression for EOS data, such as MPEG-2 (IEC 13818-2), H.263 or H.264. An added</w:t>
      </w:r>
      <w:r>
        <w:t xml:space="preserve"> </w:t>
      </w:r>
      <w:r w:rsidRPr="002A1E99">
        <w:t>benefit of data compression is reduced storage requirements for recordings. Depending on the EOS</w:t>
      </w:r>
      <w:r>
        <w:t xml:space="preserve"> </w:t>
      </w:r>
      <w:r w:rsidRPr="002A1E99">
        <w:t>system, proprietary compression techniques could be considered, however these may not</w:t>
      </w:r>
      <w:r>
        <w:t xml:space="preserve"> </w:t>
      </w:r>
      <w:r w:rsidRPr="002A1E99">
        <w:t>necessarily improve the bandwidth efficiency.</w:t>
      </w:r>
    </w:p>
    <w:p w14:paraId="6F7A772A" w14:textId="371796D7" w:rsidR="002A1E99" w:rsidRPr="002A1E99" w:rsidRDefault="002A1E99" w:rsidP="002A1E99">
      <w:pPr>
        <w:pStyle w:val="BodyText"/>
        <w:spacing w:line="264" w:lineRule="auto"/>
      </w:pPr>
      <w:r w:rsidRPr="002A1E99">
        <w:t>It should be noted that when using a particular video data compression technique, image quality may</w:t>
      </w:r>
      <w:r>
        <w:t xml:space="preserve"> </w:t>
      </w:r>
      <w:r w:rsidRPr="002A1E99">
        <w:t>be reduced as compared to uncompressed data.</w:t>
      </w:r>
      <w:r>
        <w:t xml:space="preserve">  </w:t>
      </w:r>
    </w:p>
    <w:p w14:paraId="001B6A68" w14:textId="28D23A30" w:rsidR="002A1E99" w:rsidRPr="002A1E99" w:rsidRDefault="002A1E99" w:rsidP="002A1E99">
      <w:pPr>
        <w:pStyle w:val="BodyText"/>
        <w:spacing w:line="264" w:lineRule="auto"/>
      </w:pPr>
      <w:r w:rsidRPr="002A1E99">
        <w:t>Modern Cameras are typically supplied with direct digital output. Where cameras are selected that</w:t>
      </w:r>
      <w:r>
        <w:t xml:space="preserve"> </w:t>
      </w:r>
      <w:r w:rsidRPr="002A1E99">
        <w:t>do not have digital output, it is recommended that digital encoders are included in the overall design</w:t>
      </w:r>
      <w:r>
        <w:t xml:space="preserve"> </w:t>
      </w:r>
      <w:r w:rsidRPr="002A1E99">
        <w:t>and installed at the sensor head. The reason for this is that analogue signalling will require a</w:t>
      </w:r>
      <w:r>
        <w:t xml:space="preserve"> </w:t>
      </w:r>
      <w:r w:rsidRPr="002A1E99">
        <w:t>separate infrastructure, whereas encoded video can be distributed across existing networks.</w:t>
      </w:r>
      <w:r>
        <w:t xml:space="preserve">  </w:t>
      </w:r>
    </w:p>
    <w:p w14:paraId="36CDD646" w14:textId="162B8A20" w:rsidR="002A1E99" w:rsidRPr="002A1E99" w:rsidRDefault="002A1E99" w:rsidP="002A1E99">
      <w:pPr>
        <w:pStyle w:val="Heading3"/>
        <w:rPr>
          <w:rFonts w:eastAsiaTheme="minorHAnsi"/>
        </w:rPr>
      </w:pPr>
      <w:r w:rsidRPr="002A1E99">
        <w:rPr>
          <w:rFonts w:eastAsiaTheme="minorHAnsi"/>
        </w:rPr>
        <w:t>Maintenance</w:t>
      </w:r>
    </w:p>
    <w:p w14:paraId="6789E3D4" w14:textId="21E53C4E" w:rsidR="002A1E99" w:rsidRPr="002A1E99" w:rsidRDefault="002A1E99" w:rsidP="002A1E99">
      <w:pPr>
        <w:pStyle w:val="BodyText"/>
        <w:spacing w:line="264" w:lineRule="auto"/>
      </w:pPr>
      <w:r w:rsidRPr="002A1E99">
        <w:t>The routine maintenance effort for EOS sensors can be quite considerable. In particular, high-end,</w:t>
      </w:r>
      <w:r>
        <w:t xml:space="preserve"> </w:t>
      </w:r>
      <w:proofErr w:type="gramStart"/>
      <w:r w:rsidRPr="002A1E99">
        <w:t>thermal</w:t>
      </w:r>
      <w:proofErr w:type="gramEnd"/>
      <w:r w:rsidRPr="002A1E99">
        <w:t xml:space="preserve"> and laser-gated sensors may include features, such as cooling, housing wash and wipe and</w:t>
      </w:r>
      <w:r>
        <w:t xml:space="preserve"> </w:t>
      </w:r>
      <w:r w:rsidRPr="002A1E99">
        <w:t>PTZ units that require maintenance of the mechanical parts. This has significant impact upon EOS</w:t>
      </w:r>
      <w:r>
        <w:t xml:space="preserve"> </w:t>
      </w:r>
      <w:r w:rsidRPr="002A1E99">
        <w:t>MTBF figures. VTS authorities should consider these issues when selecting such devices.</w:t>
      </w:r>
      <w:r>
        <w:t xml:space="preserve">  </w:t>
      </w:r>
    </w:p>
    <w:p w14:paraId="1A536284" w14:textId="3180E178" w:rsidR="002A1E99" w:rsidRDefault="002A1E99" w:rsidP="002A1E99">
      <w:pPr>
        <w:pStyle w:val="BodyText"/>
        <w:spacing w:line="264" w:lineRule="auto"/>
      </w:pPr>
      <w:r w:rsidRPr="002A1E99">
        <w:t>Given that EOS sensors are often installed high on towers or on dedicated poles, care should be</w:t>
      </w:r>
      <w:r>
        <w:t xml:space="preserve"> </w:t>
      </w:r>
      <w:r w:rsidRPr="002A1E99">
        <w:t>taken to ensure that access for cleaning, maintenance and replacement is taken in to account.</w:t>
      </w:r>
    </w:p>
    <w:p w14:paraId="38F0BAD0" w14:textId="7EB01E21" w:rsidR="002A1E99" w:rsidRPr="002A1E99" w:rsidRDefault="002A1E99" w:rsidP="002A1E99">
      <w:pPr>
        <w:pStyle w:val="Heading3"/>
        <w:rPr>
          <w:rFonts w:eastAsiaTheme="minorHAnsi"/>
        </w:rPr>
      </w:pPr>
      <w:r w:rsidRPr="002A1E99">
        <w:rPr>
          <w:rFonts w:eastAsiaTheme="minorHAnsi"/>
        </w:rPr>
        <w:t>Laser Safety Precautions</w:t>
      </w:r>
    </w:p>
    <w:p w14:paraId="44226D3F" w14:textId="3A0DB2E0" w:rsidR="002A1E99" w:rsidRPr="00EB68A5" w:rsidRDefault="002A1E99" w:rsidP="002A1E99">
      <w:pPr>
        <w:pStyle w:val="BodyText"/>
        <w:spacing w:line="264" w:lineRule="auto"/>
      </w:pPr>
      <w:r w:rsidRPr="002A1E99">
        <w:t>Some types of EOS sensors use laser devices to illuminate the area of interest. Such equipment</w:t>
      </w:r>
      <w:r>
        <w:t xml:space="preserve"> </w:t>
      </w:r>
      <w:r w:rsidRPr="002A1E99">
        <w:t>should conform to IEC 60825-1 (ref. [6]) and relevant national standards.</w:t>
      </w:r>
    </w:p>
    <w:sectPr w:rsidR="002A1E99" w:rsidRPr="00EB68A5" w:rsidSect="008F34F4">
      <w:headerReference w:type="even" r:id="rId29"/>
      <w:headerReference w:type="default" r:id="rId30"/>
      <w:footerReference w:type="default" r:id="rId31"/>
      <w:headerReference w:type="first" r:id="rId32"/>
      <w:pgSz w:w="11906" w:h="16838" w:code="9"/>
      <w:pgMar w:top="567" w:right="794" w:bottom="567"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1" w:author="Dunn, Karen" w:date="2021-09-17T08:00:00Z" w:initials="KD">
    <w:p w14:paraId="72D48509" w14:textId="683E2054" w:rsidR="00D11B48" w:rsidRDefault="00D11B48">
      <w:pPr>
        <w:pStyle w:val="CommentText"/>
      </w:pPr>
      <w:r>
        <w:rPr>
          <w:rStyle w:val="CommentReference"/>
        </w:rPr>
        <w:annotationRef/>
      </w:r>
      <w:r>
        <w:t>Has it been agreed that overarching referencing documents such as IMO A.847, etc, will be included in the G1111 overall cover document reference section?</w:t>
      </w:r>
    </w:p>
  </w:comment>
  <w:comment w:id="24" w:author="Dunn, Karen" w:date="2021-09-17T08:04:00Z" w:initials="KD">
    <w:p w14:paraId="2796BA18" w14:textId="63DA0AB8" w:rsidR="00D11B48" w:rsidRDefault="00D11B48">
      <w:pPr>
        <w:pStyle w:val="CommentText"/>
      </w:pPr>
      <w:r>
        <w:rPr>
          <w:rStyle w:val="CommentReference"/>
        </w:rPr>
        <w:annotationRef/>
      </w:r>
      <w:r>
        <w:t>Is this the consensus for the series? That the acronyms will be in Olli’s document only?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2D48509" w15:done="0"/>
  <w15:commentEx w15:paraId="2796BA1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01B4D4" w16cex:dateUtc="2021-09-17T07:00:00Z"/>
  <w16cex:commentExtensible w16cex:durableId="2501B4D5" w16cex:dateUtc="2021-09-17T07: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D48509" w16cid:durableId="2501B4D4"/>
  <w16cid:commentId w16cid:paraId="2796BA18" w16cid:durableId="2501B4D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C2EAE" w14:textId="77777777" w:rsidR="00D947A0" w:rsidRDefault="00D947A0" w:rsidP="003274DB">
      <w:r>
        <w:separator/>
      </w:r>
    </w:p>
    <w:p w14:paraId="09077F3D" w14:textId="77777777" w:rsidR="00D947A0" w:rsidRDefault="00D947A0"/>
  </w:endnote>
  <w:endnote w:type="continuationSeparator" w:id="0">
    <w:p w14:paraId="106D7359" w14:textId="77777777" w:rsidR="00D947A0" w:rsidRDefault="00D947A0" w:rsidP="003274DB">
      <w:r>
        <w:continuationSeparator/>
      </w:r>
    </w:p>
    <w:p w14:paraId="51EED201" w14:textId="77777777" w:rsidR="00D947A0" w:rsidRDefault="00D947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MT">
    <w:altName w:val="Arial"/>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6AC97" w14:textId="77777777" w:rsidR="00D11B48" w:rsidRDefault="00D11B48"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D11B48" w:rsidRDefault="00D11B48"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D11B48" w:rsidRDefault="00D11B48"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D11B48" w:rsidRDefault="00D11B48"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D11B48" w:rsidRDefault="00D11B48"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386AA" w14:textId="5AAC0554" w:rsidR="00D11B48" w:rsidRDefault="00D11B48" w:rsidP="008747E0">
    <w:pPr>
      <w:pStyle w:val="Footer"/>
    </w:pPr>
    <w:r>
      <w:rPr>
        <w:noProof/>
        <w:lang w:eastAsia="en-GB"/>
      </w:rPr>
      <mc:AlternateContent>
        <mc:Choice Requires="wps">
          <w:drawing>
            <wp:anchor distT="0" distB="0" distL="114300" distR="114300" simplePos="0" relativeHeight="251669504" behindDoc="0" locked="0" layoutInCell="1" allowOverlap="1" wp14:anchorId="6632812E" wp14:editId="2F583A1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80ABB8"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r w:rsidRPr="00442889">
      <w:rPr>
        <w:noProof/>
        <w:lang w:eastAsia="en-GB"/>
      </w:rPr>
      <w:drawing>
        <wp:anchor distT="0" distB="0" distL="114300" distR="114300" simplePos="0" relativeHeight="251661312" behindDoc="1" locked="0" layoutInCell="1" allowOverlap="1" wp14:anchorId="278B4932" wp14:editId="17E26C0C">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236216F4" w14:textId="04857357" w:rsidR="00D11B48" w:rsidRPr="00ED2A8D" w:rsidRDefault="00D11B48" w:rsidP="008747E0">
    <w:pPr>
      <w:pStyle w:val="Footer"/>
    </w:pPr>
  </w:p>
  <w:p w14:paraId="05175766" w14:textId="4098D326" w:rsidR="00D11B48" w:rsidRPr="00ED2A8D" w:rsidRDefault="00D11B48" w:rsidP="002735DD">
    <w:pPr>
      <w:pStyle w:val="Footer"/>
      <w:tabs>
        <w:tab w:val="left" w:pos="1781"/>
      </w:tabs>
    </w:pPr>
    <w:r>
      <w:tab/>
    </w:r>
  </w:p>
  <w:p w14:paraId="6B80A5D7" w14:textId="77777777" w:rsidR="00D11B48" w:rsidRPr="00ED2A8D" w:rsidRDefault="00D11B48" w:rsidP="008747E0">
    <w:pPr>
      <w:pStyle w:val="Footer"/>
    </w:pPr>
  </w:p>
  <w:p w14:paraId="41671561" w14:textId="6F50965C" w:rsidR="00D11B48" w:rsidRPr="00ED2A8D" w:rsidRDefault="00D11B48"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D9A86" w14:textId="77777777" w:rsidR="00D11B48" w:rsidRDefault="00D11B48" w:rsidP="00525922">
    <w:r>
      <w:rPr>
        <w:noProof/>
        <w:lang w:eastAsia="en-GB"/>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ADE227"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602C98EF" w:rsidR="00D11B48" w:rsidRPr="00C907DF" w:rsidRDefault="00D11B48"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503992">
      <w:rPr>
        <w:szCs w:val="15"/>
        <w:lang w:val="en-US"/>
      </w:rPr>
      <w:t xml:space="preserve"> </w:t>
    </w:r>
    <w:r>
      <w:rPr>
        <w:szCs w:val="15"/>
      </w:rPr>
      <w:fldChar w:fldCharType="begin"/>
    </w:r>
    <w:r w:rsidRPr="00503992">
      <w:rPr>
        <w:szCs w:val="15"/>
        <w:lang w:val="en-US"/>
      </w:rPr>
      <w:instrText xml:space="preserve"> STYLEREF "Document number" \* MERGEFORMAT </w:instrText>
    </w:r>
    <w:r>
      <w:rPr>
        <w:szCs w:val="15"/>
      </w:rPr>
      <w:fldChar w:fldCharType="separate"/>
    </w:r>
    <w:r w:rsidRPr="00553FE0">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095EEE38" w14:textId="0F480308" w:rsidR="00D11B48" w:rsidRPr="00525922" w:rsidRDefault="00D11B48"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A075A" w14:textId="77777777" w:rsidR="00D11B48" w:rsidRPr="00C716E5" w:rsidRDefault="00D11B48" w:rsidP="00C716E5">
    <w:pPr>
      <w:pStyle w:val="Footer"/>
      <w:rPr>
        <w:sz w:val="15"/>
        <w:szCs w:val="15"/>
      </w:rPr>
    </w:pPr>
  </w:p>
  <w:p w14:paraId="6FC904F9" w14:textId="77777777" w:rsidR="00D11B48" w:rsidRDefault="00D11B48" w:rsidP="00C716E5">
    <w:pPr>
      <w:pStyle w:val="NoSpacing"/>
    </w:pPr>
  </w:p>
  <w:p w14:paraId="0DD0B946" w14:textId="3AD90748" w:rsidR="00D11B48" w:rsidRPr="00C907DF" w:rsidRDefault="00D947A0" w:rsidP="00827301">
    <w:pPr>
      <w:pStyle w:val="Footerportrait"/>
      <w:rPr>
        <w:rStyle w:val="PageNumber"/>
        <w:szCs w:val="15"/>
      </w:rPr>
    </w:pPr>
    <w:r>
      <w:fldChar w:fldCharType="begin"/>
    </w:r>
    <w:r>
      <w:instrText xml:space="preserve"> STYLEREF  "Document type"  \* MERGEFORMAT </w:instrText>
    </w:r>
    <w:r>
      <w:fldChar w:fldCharType="separate"/>
    </w:r>
    <w:r w:rsidR="0044595B">
      <w:t>IALA Guideline</w:t>
    </w:r>
    <w:r>
      <w:fldChar w:fldCharType="end"/>
    </w:r>
    <w:r w:rsidR="00D11B48" w:rsidRPr="00C907DF">
      <w:t xml:space="preserve"> </w:t>
    </w:r>
    <w:r>
      <w:fldChar w:fldCharType="begin"/>
    </w:r>
    <w:r>
      <w:instrText xml:space="preserve"> STYLEREF "Document number" \* MERGEFORMAT </w:instrText>
    </w:r>
    <w:r>
      <w:fldChar w:fldCharType="separate"/>
    </w:r>
    <w:r w:rsidR="0044595B" w:rsidRPr="0044595B">
      <w:rPr>
        <w:bCs/>
      </w:rPr>
      <w:t>DraFT</w:t>
    </w:r>
    <w:r w:rsidR="0044595B">
      <w:t xml:space="preserve"> G1111-6</w:t>
    </w:r>
    <w:r>
      <w:fldChar w:fldCharType="end"/>
    </w:r>
    <w:r w:rsidR="00D11B48" w:rsidRPr="00C907DF">
      <w:t xml:space="preserve"> </w:t>
    </w:r>
    <w:r w:rsidR="00D11B48">
      <w:fldChar w:fldCharType="begin"/>
    </w:r>
    <w:r w:rsidR="00D11B48">
      <w:instrText xml:space="preserve"> STYLEREF "Document name" \* MERGEFORMAT </w:instrText>
    </w:r>
    <w:r w:rsidR="00D11B48">
      <w:fldChar w:fldCharType="separate"/>
    </w:r>
    <w:r w:rsidR="0044595B">
      <w:rPr>
        <w:b w:val="0"/>
        <w:bCs/>
      </w:rPr>
      <w:t>Error! No text of specified style in document.</w:t>
    </w:r>
    <w:r w:rsidR="00D11B48">
      <w:rPr>
        <w:bCs/>
      </w:rPr>
      <w:fldChar w:fldCharType="end"/>
    </w:r>
  </w:p>
  <w:p w14:paraId="1B606CCD" w14:textId="7F0B030E" w:rsidR="00D11B48" w:rsidRPr="00C907DF" w:rsidRDefault="00D947A0" w:rsidP="00827301">
    <w:pPr>
      <w:pStyle w:val="Footerportrait"/>
    </w:pPr>
    <w:r>
      <w:fldChar w:fldCharType="begin"/>
    </w:r>
    <w:r>
      <w:instrText xml:space="preserve"> STYLEREF "Edition number" \* MERGEFORMAT </w:instrText>
    </w:r>
    <w:r>
      <w:fldChar w:fldCharType="separate"/>
    </w:r>
    <w:r w:rsidR="0044595B">
      <w:t>Edition x.x</w:t>
    </w:r>
    <w:r>
      <w:fldChar w:fldCharType="end"/>
    </w:r>
    <w:r w:rsidR="00D11B48">
      <w:t xml:space="preserve"> </w:t>
    </w:r>
    <w:r>
      <w:fldChar w:fldCharType="begin"/>
    </w:r>
    <w:r>
      <w:instrText xml:space="preserve"> STYLEREF  MRN  \* MERGEFORMAT </w:instrText>
    </w:r>
    <w:r>
      <w:fldChar w:fldCharType="separate"/>
    </w:r>
    <w:r w:rsidR="0044595B">
      <w:t>urn:mrn:iala:pub:g1111-#(2’nd draft)</w:t>
    </w:r>
    <w:r>
      <w:fldChar w:fldCharType="end"/>
    </w:r>
    <w:r w:rsidR="00D11B48" w:rsidRPr="00C907DF">
      <w:tab/>
    </w:r>
    <w:r w:rsidR="00D11B48">
      <w:t xml:space="preserve">P </w:t>
    </w:r>
    <w:r w:rsidR="00D11B48" w:rsidRPr="00C907DF">
      <w:rPr>
        <w:rStyle w:val="PageNumber"/>
        <w:szCs w:val="15"/>
      </w:rPr>
      <w:fldChar w:fldCharType="begin"/>
    </w:r>
    <w:r w:rsidR="00D11B48" w:rsidRPr="00C907DF">
      <w:rPr>
        <w:rStyle w:val="PageNumber"/>
        <w:szCs w:val="15"/>
      </w:rPr>
      <w:instrText xml:space="preserve">PAGE  </w:instrText>
    </w:r>
    <w:r w:rsidR="00D11B48" w:rsidRPr="00C907DF">
      <w:rPr>
        <w:rStyle w:val="PageNumber"/>
        <w:szCs w:val="15"/>
      </w:rPr>
      <w:fldChar w:fldCharType="separate"/>
    </w:r>
    <w:r w:rsidR="002A1E99">
      <w:rPr>
        <w:rStyle w:val="PageNumber"/>
        <w:szCs w:val="15"/>
      </w:rPr>
      <w:t>2</w:t>
    </w:r>
    <w:r w:rsidR="00D11B48"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65AF4" w14:textId="77777777" w:rsidR="00D11B48" w:rsidRDefault="00D11B48" w:rsidP="00C716E5">
    <w:pPr>
      <w:pStyle w:val="Footer"/>
    </w:pPr>
  </w:p>
  <w:p w14:paraId="4D7BEBDA" w14:textId="77777777" w:rsidR="00D11B48" w:rsidRDefault="00D11B48" w:rsidP="00C716E5">
    <w:pPr>
      <w:pStyle w:val="NoSpacing"/>
    </w:pPr>
  </w:p>
  <w:p w14:paraId="2613E04A" w14:textId="02D4CD14" w:rsidR="00D11B48" w:rsidRPr="00C907DF" w:rsidRDefault="00D947A0" w:rsidP="00827301">
    <w:pPr>
      <w:pStyle w:val="Footerportrait"/>
      <w:rPr>
        <w:rStyle w:val="PageNumber"/>
        <w:szCs w:val="15"/>
      </w:rPr>
    </w:pPr>
    <w:r>
      <w:fldChar w:fldCharType="begin"/>
    </w:r>
    <w:r>
      <w:instrText xml:space="preserve"> STYLEREF "Document type" \* MERGEFORMAT </w:instrText>
    </w:r>
    <w:r>
      <w:fldChar w:fldCharType="separate"/>
    </w:r>
    <w:r w:rsidR="0044595B">
      <w:t>IALA Guideline</w:t>
    </w:r>
    <w:r>
      <w:fldChar w:fldCharType="end"/>
    </w:r>
    <w:r w:rsidR="00D11B48" w:rsidRPr="00C907DF">
      <w:t xml:space="preserve"> </w:t>
    </w:r>
    <w:r>
      <w:fldChar w:fldCharType="begin"/>
    </w:r>
    <w:r>
      <w:instrText xml:space="preserve"> STYLEREF "Document number" \* MERGEFORMAT </w:instrText>
    </w:r>
    <w:r>
      <w:fldChar w:fldCharType="separate"/>
    </w:r>
    <w:r w:rsidR="0044595B" w:rsidRPr="0044595B">
      <w:rPr>
        <w:bCs/>
      </w:rPr>
      <w:t>DraFT</w:t>
    </w:r>
    <w:r w:rsidR="0044595B">
      <w:t xml:space="preserve"> G1111-6</w:t>
    </w:r>
    <w:r>
      <w:fldChar w:fldCharType="end"/>
    </w:r>
    <w:r w:rsidR="00D11B48" w:rsidRPr="00C907DF">
      <w:t xml:space="preserve"> </w:t>
    </w:r>
    <w:r w:rsidR="00D11B48">
      <w:fldChar w:fldCharType="begin"/>
    </w:r>
    <w:r w:rsidR="00D11B48">
      <w:instrText xml:space="preserve"> STYLEREF "Document name" \* MERGEFORMAT </w:instrText>
    </w:r>
    <w:r w:rsidR="00D11B48">
      <w:fldChar w:fldCharType="separate"/>
    </w:r>
    <w:r w:rsidR="0044595B">
      <w:rPr>
        <w:b w:val="0"/>
        <w:bCs/>
      </w:rPr>
      <w:t>Error! No text of specified style in document.</w:t>
    </w:r>
    <w:r w:rsidR="00D11B48">
      <w:rPr>
        <w:bCs/>
      </w:rPr>
      <w:fldChar w:fldCharType="end"/>
    </w:r>
  </w:p>
  <w:p w14:paraId="63904568" w14:textId="21B3029C" w:rsidR="00D11B48" w:rsidRPr="00525922" w:rsidRDefault="00D947A0" w:rsidP="00827301">
    <w:pPr>
      <w:pStyle w:val="Footerportrait"/>
    </w:pPr>
    <w:r>
      <w:fldChar w:fldCharType="begin"/>
    </w:r>
    <w:r>
      <w:instrText xml:space="preserve"> STYLEREF "Edition number" \* MERGEFORMAT </w:instrText>
    </w:r>
    <w:r>
      <w:fldChar w:fldCharType="separate"/>
    </w:r>
    <w:r w:rsidR="0044595B">
      <w:t>Edition x.x</w:t>
    </w:r>
    <w:r>
      <w:fldChar w:fldCharType="end"/>
    </w:r>
    <w:r w:rsidR="00D11B48">
      <w:t xml:space="preserve"> </w:t>
    </w:r>
    <w:r>
      <w:fldChar w:fldCharType="begin"/>
    </w:r>
    <w:r>
      <w:instrText xml:space="preserve"> STYLEREF  MRN  \* MERGEFORMAT </w:instrText>
    </w:r>
    <w:r>
      <w:fldChar w:fldCharType="separate"/>
    </w:r>
    <w:r w:rsidR="0044595B">
      <w:t>urn:mrn:iala:pub:g1111-#(2’nd draft)</w:t>
    </w:r>
    <w:r>
      <w:fldChar w:fldCharType="end"/>
    </w:r>
    <w:r w:rsidR="00D11B48" w:rsidRPr="00C907DF">
      <w:tab/>
    </w:r>
    <w:r w:rsidR="00D11B48">
      <w:t xml:space="preserve">P </w:t>
    </w:r>
    <w:r w:rsidR="00D11B48" w:rsidRPr="00C907DF">
      <w:rPr>
        <w:rStyle w:val="PageNumber"/>
        <w:szCs w:val="15"/>
      </w:rPr>
      <w:fldChar w:fldCharType="begin"/>
    </w:r>
    <w:r w:rsidR="00D11B48" w:rsidRPr="00C907DF">
      <w:rPr>
        <w:rStyle w:val="PageNumber"/>
        <w:szCs w:val="15"/>
      </w:rPr>
      <w:instrText xml:space="preserve">PAGE  </w:instrText>
    </w:r>
    <w:r w:rsidR="00D11B48" w:rsidRPr="00C907DF">
      <w:rPr>
        <w:rStyle w:val="PageNumber"/>
        <w:szCs w:val="15"/>
      </w:rPr>
      <w:fldChar w:fldCharType="separate"/>
    </w:r>
    <w:r w:rsidR="002A1E99">
      <w:rPr>
        <w:rStyle w:val="PageNumber"/>
        <w:szCs w:val="15"/>
      </w:rPr>
      <w:t>3</w:t>
    </w:r>
    <w:r w:rsidR="00D11B48"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60C83" w14:textId="77777777" w:rsidR="00D11B48" w:rsidRDefault="00D11B48" w:rsidP="00C716E5">
    <w:pPr>
      <w:pStyle w:val="Footer"/>
    </w:pPr>
  </w:p>
  <w:p w14:paraId="663AE836" w14:textId="77777777" w:rsidR="00D11B48" w:rsidRDefault="00D11B48" w:rsidP="00C716E5">
    <w:pPr>
      <w:pStyle w:val="NoSpacing"/>
    </w:pPr>
  </w:p>
  <w:p w14:paraId="7CEB4BBC" w14:textId="6A9F6776" w:rsidR="00D11B48" w:rsidRPr="00925B39" w:rsidRDefault="00D947A0" w:rsidP="00925B39">
    <w:pPr>
      <w:pStyle w:val="Footerportrait"/>
    </w:pPr>
    <w:r>
      <w:fldChar w:fldCharType="begin"/>
    </w:r>
    <w:r>
      <w:instrText xml:space="preserve"> STYLEREF "Document type" \* MERGEFORMAT </w:instrText>
    </w:r>
    <w:r>
      <w:fldChar w:fldCharType="separate"/>
    </w:r>
    <w:r w:rsidR="0044595B">
      <w:t>IALA Guideline</w:t>
    </w:r>
    <w:r>
      <w:fldChar w:fldCharType="end"/>
    </w:r>
    <w:r w:rsidR="00D11B48" w:rsidRPr="00925B39">
      <w:t xml:space="preserve"> </w:t>
    </w:r>
    <w:r>
      <w:fldChar w:fldCharType="begin"/>
    </w:r>
    <w:r>
      <w:instrText xml:space="preserve"> STYLEREF "Document number" \* MERGEFORMAT </w:instrText>
    </w:r>
    <w:r>
      <w:fldChar w:fldCharType="separate"/>
    </w:r>
    <w:r w:rsidR="0044595B">
      <w:t>DraFT G1111-6</w:t>
    </w:r>
    <w:r>
      <w:fldChar w:fldCharType="end"/>
    </w:r>
    <w:r w:rsidR="00D11B48" w:rsidRPr="00925B39">
      <w:t xml:space="preserve"> </w:t>
    </w:r>
    <w:r w:rsidR="00D11B48">
      <w:fldChar w:fldCharType="begin"/>
    </w:r>
    <w:r w:rsidR="00D11B48">
      <w:instrText xml:space="preserve"> STYLEREF "Document name" \* MERGEFORMAT </w:instrText>
    </w:r>
    <w:r w:rsidR="00D11B48">
      <w:fldChar w:fldCharType="separate"/>
    </w:r>
    <w:r w:rsidR="0044595B">
      <w:rPr>
        <w:b w:val="0"/>
        <w:bCs/>
      </w:rPr>
      <w:t>Error! No text of specified style in document.</w:t>
    </w:r>
    <w:r w:rsidR="00D11B48">
      <w:fldChar w:fldCharType="end"/>
    </w:r>
    <w:r w:rsidR="00D11B48" w:rsidRPr="00925B39">
      <w:tab/>
    </w:r>
  </w:p>
  <w:p w14:paraId="69C56F9E" w14:textId="5668F225" w:rsidR="00D11B48" w:rsidRPr="00C907DF" w:rsidRDefault="00D947A0" w:rsidP="00925B39">
    <w:pPr>
      <w:pStyle w:val="Footerportrait"/>
    </w:pPr>
    <w:r>
      <w:fldChar w:fldCharType="begin"/>
    </w:r>
    <w:r>
      <w:instrText xml:space="preserve"> STYLEREF "Edition number" \* MERGEFORMAT </w:instrText>
    </w:r>
    <w:r>
      <w:fldChar w:fldCharType="separate"/>
    </w:r>
    <w:r w:rsidR="0044595B">
      <w:t>Edition x.x</w:t>
    </w:r>
    <w:r>
      <w:fldChar w:fldCharType="end"/>
    </w:r>
    <w:r w:rsidR="00D11B48" w:rsidRPr="00925B39">
      <w:t xml:space="preserve">  </w:t>
    </w:r>
    <w:r>
      <w:fldChar w:fldCharType="begin"/>
    </w:r>
    <w:r>
      <w:instrText xml:space="preserve"> STYLEREF  MRN  \* MERGEFORMAT </w:instrText>
    </w:r>
    <w:r>
      <w:fldChar w:fldCharType="separate"/>
    </w:r>
    <w:r w:rsidR="0044595B">
      <w:t>urn:mrn:iala:pub:g1111-#(2’nd draft)</w:t>
    </w:r>
    <w:r>
      <w:fldChar w:fldCharType="end"/>
    </w:r>
    <w:r w:rsidR="00D11B48">
      <w:tab/>
    </w:r>
    <w:r w:rsidR="00D11B48">
      <w:rPr>
        <w:rStyle w:val="PageNumber"/>
        <w:szCs w:val="15"/>
      </w:rPr>
      <w:t xml:space="preserve">P </w:t>
    </w:r>
    <w:r w:rsidR="00D11B48" w:rsidRPr="00C907DF">
      <w:rPr>
        <w:rStyle w:val="PageNumber"/>
        <w:szCs w:val="15"/>
      </w:rPr>
      <w:fldChar w:fldCharType="begin"/>
    </w:r>
    <w:r w:rsidR="00D11B48" w:rsidRPr="00C907DF">
      <w:rPr>
        <w:rStyle w:val="PageNumber"/>
        <w:szCs w:val="15"/>
      </w:rPr>
      <w:instrText xml:space="preserve">PAGE  </w:instrText>
    </w:r>
    <w:r w:rsidR="00D11B48" w:rsidRPr="00C907DF">
      <w:rPr>
        <w:rStyle w:val="PageNumber"/>
        <w:szCs w:val="15"/>
      </w:rPr>
      <w:fldChar w:fldCharType="separate"/>
    </w:r>
    <w:r w:rsidR="006F0D69">
      <w:rPr>
        <w:rStyle w:val="PageNumber"/>
        <w:szCs w:val="15"/>
      </w:rPr>
      <w:t>5</w:t>
    </w:r>
    <w:r w:rsidR="00D11B48"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D6496" w14:textId="77777777" w:rsidR="00D947A0" w:rsidRDefault="00D947A0" w:rsidP="003274DB">
      <w:r>
        <w:separator/>
      </w:r>
    </w:p>
    <w:p w14:paraId="77988D47" w14:textId="77777777" w:rsidR="00D947A0" w:rsidRDefault="00D947A0"/>
  </w:footnote>
  <w:footnote w:type="continuationSeparator" w:id="0">
    <w:p w14:paraId="30172629" w14:textId="77777777" w:rsidR="00D947A0" w:rsidRDefault="00D947A0" w:rsidP="003274DB">
      <w:r>
        <w:continuationSeparator/>
      </w:r>
    </w:p>
    <w:p w14:paraId="031FB3F0" w14:textId="77777777" w:rsidR="00D947A0" w:rsidRDefault="00D947A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B1184" w14:textId="22E1F43B" w:rsidR="00D11B48" w:rsidRDefault="00D947A0">
    <w:pPr>
      <w:pStyle w:val="Header"/>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35749" w14:textId="126D15DB" w:rsidR="00D11B48" w:rsidRDefault="00D11B48">
    <w:pPr>
      <w:pStyle w:val="Header"/>
    </w:pPr>
    <w:r>
      <w:rPr>
        <w:noProof/>
        <w:lang w:eastAsia="en-GB"/>
      </w:rPr>
      <mc:AlternateContent>
        <mc:Choice Requires="wps">
          <w:drawing>
            <wp:anchor distT="0" distB="0" distL="114300" distR="114300" simplePos="0" relativeHeight="251723776" behindDoc="1" locked="0" layoutInCell="0" allowOverlap="1" wp14:anchorId="0AD7923B" wp14:editId="1732C99C">
              <wp:simplePos x="0" y="0"/>
              <wp:positionH relativeFrom="margin">
                <wp:align>center</wp:align>
              </wp:positionH>
              <wp:positionV relativeFrom="margin">
                <wp:align>center</wp:align>
              </wp:positionV>
              <wp:extent cx="5709920" cy="3425825"/>
              <wp:effectExtent l="0" t="1247775" r="0" b="71755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0F85844" w14:textId="77777777" w:rsidR="00D11B48" w:rsidRDefault="00D11B48"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14" o:spid="_x0000_s1026"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" o:allowincell="f" filled="f" stroked="f">
              <v:stroke joinstyle="round"/>
              <o:lock v:ext="edit" shapetype="t"/>
              <v:textbox style="mso-fit-shape-to-text:t">
                <w:txbxContent>
                  <w:p w14:paraId="40F85844" w14:textId="77777777" w:rsidR="00D11B48" w:rsidRDefault="00D11B48"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7582F" w14:textId="7E0EFEA6" w:rsidR="00D11B48" w:rsidRPr="00667792" w:rsidRDefault="00D11B48" w:rsidP="00667792">
    <w:pPr>
      <w:pStyle w:val="Header"/>
    </w:pPr>
    <w:r>
      <w:rPr>
        <w:noProof/>
        <w:lang w:eastAsia="en-GB"/>
      </w:rPr>
      <mc:AlternateContent>
        <mc:Choice Requires="wps">
          <w:drawing>
            <wp:anchor distT="0" distB="0" distL="114300" distR="114300" simplePos="0" relativeHeight="251725824" behindDoc="1" locked="0" layoutInCell="0" allowOverlap="1" wp14:anchorId="2C04D073" wp14:editId="007E083F">
              <wp:simplePos x="0" y="0"/>
              <wp:positionH relativeFrom="margin">
                <wp:align>center</wp:align>
              </wp:positionH>
              <wp:positionV relativeFrom="margin">
                <wp:align>center</wp:align>
              </wp:positionV>
              <wp:extent cx="5709920" cy="3425825"/>
              <wp:effectExtent l="0" t="1247775" r="0" b="7175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C5381EC" w14:textId="77777777" w:rsidR="00D11B48" w:rsidRDefault="00D11B48"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C04D073" id="_x0000_t202" coordsize="21600,21600" o:spt="202" path="m,l,21600r21600,l21600,xe">
              <v:stroke joinstyle="miter"/>
              <v:path gradientshapeok="t" o:connecttype="rect"/>
            </v:shapetype>
            <v:shape id="Text Box 7" o:spid="_x0000_s1027" type="#_x0000_t202" style="position:absolute;margin-left:0;margin-top:0;width:449.6pt;height:269.75pt;rotation:-45;z-index:-251590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Je2btW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2C5381EC" w14:textId="77777777" w:rsidR="00D11B48" w:rsidRDefault="00D11B48"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eastAsia="en-GB"/>
      </w:rPr>
      <w:drawing>
        <wp:anchor distT="0" distB="0" distL="114300" distR="114300" simplePos="0" relativeHeight="251664896"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645FA" w14:textId="2EF3D433" w:rsidR="00D11B48" w:rsidRDefault="00D11B48">
    <w:pPr>
      <w:pStyle w:val="Header"/>
    </w:pPr>
    <w:r>
      <w:rPr>
        <w:noProof/>
        <w:lang w:eastAsia="en-GB"/>
      </w:rPr>
      <mc:AlternateContent>
        <mc:Choice Requires="wps">
          <w:drawing>
            <wp:anchor distT="0" distB="0" distL="114300" distR="114300" simplePos="0" relativeHeight="251721728" behindDoc="1" locked="0" layoutInCell="0" allowOverlap="1" wp14:anchorId="5C25084A" wp14:editId="79E70691">
              <wp:simplePos x="0" y="0"/>
              <wp:positionH relativeFrom="margin">
                <wp:align>center</wp:align>
              </wp:positionH>
              <wp:positionV relativeFrom="margin">
                <wp:align>center</wp:align>
              </wp:positionV>
              <wp:extent cx="5709920" cy="3425825"/>
              <wp:effectExtent l="0" t="1247775" r="0" b="7175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631A9C2" w14:textId="77777777" w:rsidR="00D11B48" w:rsidRDefault="00D11B48"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6" o:spid="_x0000_s1028"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" o:allowincell="f" filled="f" stroked="f">
              <v:stroke joinstyle="round"/>
              <o:lock v:ext="edit" shapetype="t"/>
              <v:textbox style="mso-fit-shape-to-text:t">
                <w:txbxContent>
                  <w:p w14:paraId="0631A9C2" w14:textId="77777777" w:rsidR="00D11B48" w:rsidRDefault="00D11B48"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42A9E" w14:textId="6FD2A9C2" w:rsidR="00D11B48" w:rsidRDefault="00D947A0" w:rsidP="004F1F6E">
    <w:pPr>
      <w:pStyle w:val="Header"/>
      <w:jc w:val="right"/>
    </w:pPr>
    <w:r>
      <w:rPr>
        <w:noProof/>
      </w:rPr>
      <w:pict w14:anchorId="7EED49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11B48" w:rsidRPr="00442889">
      <w:rPr>
        <w:noProof/>
        <w:lang w:eastAsia="en-GB"/>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D11B48">
      <w:t>VTS5</w:t>
    </w:r>
    <w:r w:rsidR="0044595B">
      <w:t>1-13.3.2.10</w:t>
    </w:r>
  </w:p>
  <w:p w14:paraId="77B6579F" w14:textId="77777777" w:rsidR="00D11B48" w:rsidRDefault="00D11B48" w:rsidP="00A87080">
    <w:pPr>
      <w:pStyle w:val="Header"/>
    </w:pPr>
  </w:p>
  <w:p w14:paraId="294C62FA" w14:textId="77777777" w:rsidR="00D11B48" w:rsidRDefault="00D11B48" w:rsidP="00A87080">
    <w:pPr>
      <w:pStyle w:val="Header"/>
    </w:pPr>
  </w:p>
  <w:p w14:paraId="36C3E9FB" w14:textId="379BEF4B" w:rsidR="00D11B48" w:rsidRDefault="00D11B48" w:rsidP="008747E0">
    <w:pPr>
      <w:pStyle w:val="Header"/>
    </w:pPr>
  </w:p>
  <w:p w14:paraId="14F42252" w14:textId="44972B31" w:rsidR="00D11B48" w:rsidRDefault="00D11B48" w:rsidP="008747E0">
    <w:pPr>
      <w:pStyle w:val="Header"/>
    </w:pPr>
  </w:p>
  <w:p w14:paraId="74D558FC" w14:textId="71A13805" w:rsidR="00D11B48" w:rsidRDefault="00D11B48" w:rsidP="008747E0">
    <w:pPr>
      <w:pStyle w:val="Header"/>
    </w:pPr>
    <w:r>
      <w:rPr>
        <w:noProof/>
        <w:lang w:eastAsia="en-GB"/>
      </w:rPr>
      <w:drawing>
        <wp:anchor distT="0" distB="0" distL="114300" distR="114300" simplePos="0" relativeHeight="251656189" behindDoc="1" locked="0" layoutInCell="1" allowOverlap="1" wp14:anchorId="421992AC" wp14:editId="1A02CBD9">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37C3BA67" w14:textId="20016C37" w:rsidR="00D11B48" w:rsidRDefault="00D11B48" w:rsidP="008747E0">
    <w:pPr>
      <w:pStyle w:val="Header"/>
    </w:pPr>
  </w:p>
  <w:p w14:paraId="2871141F" w14:textId="77777777" w:rsidR="00D11B48" w:rsidRPr="00ED2A8D" w:rsidRDefault="00D11B48" w:rsidP="00A87080">
    <w:pPr>
      <w:pStyle w:val="Header"/>
    </w:pPr>
  </w:p>
  <w:p w14:paraId="6AD2C8D3" w14:textId="2F3121C9" w:rsidR="00D11B48" w:rsidRPr="00ED2A8D" w:rsidRDefault="00D11B48"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D27DC" w14:textId="711A26EE" w:rsidR="00D11B48" w:rsidRDefault="00D11B48">
    <w:pPr>
      <w:pStyle w:val="Header"/>
    </w:pPr>
    <w:r>
      <w:rPr>
        <w:noProof/>
        <w:lang w:eastAsia="en-GB"/>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D11B48" w:rsidRDefault="00D11B48">
    <w:pPr>
      <w:pStyle w:val="Header"/>
    </w:pPr>
  </w:p>
  <w:p w14:paraId="60B8593E" w14:textId="77777777" w:rsidR="00D11B48" w:rsidRDefault="00D11B4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2813E" w14:textId="049D6A65" w:rsidR="00D11B48" w:rsidRDefault="00D947A0">
    <w:pPr>
      <w:pStyle w:val="Header"/>
    </w:pPr>
    <w:r>
      <w:rPr>
        <w:noProof/>
      </w:rPr>
      <w:pict w14:anchorId="0A80A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F0FE5" w14:textId="51E44305" w:rsidR="00D11B48" w:rsidRPr="00ED2A8D" w:rsidRDefault="00D947A0" w:rsidP="0010529E">
    <w:pPr>
      <w:pStyle w:val="Header"/>
      <w:tabs>
        <w:tab w:val="right" w:pos="10205"/>
      </w:tabs>
    </w:pPr>
    <w:r>
      <w:rPr>
        <w:noProof/>
      </w:rPr>
      <w:pict w14:anchorId="4010BE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11B48">
      <w:rPr>
        <w:noProof/>
        <w:lang w:eastAsia="en-GB"/>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23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D11B48">
      <w:tab/>
    </w:r>
  </w:p>
  <w:p w14:paraId="7AF193B0" w14:textId="77777777" w:rsidR="00D11B48" w:rsidRPr="00ED2A8D" w:rsidRDefault="00D11B48" w:rsidP="008747E0">
    <w:pPr>
      <w:pStyle w:val="Header"/>
    </w:pPr>
  </w:p>
  <w:p w14:paraId="20BBBC6D" w14:textId="77777777" w:rsidR="00D11B48" w:rsidRDefault="00D11B48" w:rsidP="008747E0">
    <w:pPr>
      <w:pStyle w:val="Header"/>
    </w:pPr>
  </w:p>
  <w:p w14:paraId="5D38743E" w14:textId="77777777" w:rsidR="00D11B48" w:rsidRDefault="00D11B48" w:rsidP="008747E0">
    <w:pPr>
      <w:pStyle w:val="Header"/>
    </w:pPr>
  </w:p>
  <w:p w14:paraId="59D055C6" w14:textId="77777777" w:rsidR="00D11B48" w:rsidRDefault="00D11B48" w:rsidP="008747E0">
    <w:pPr>
      <w:pStyle w:val="Header"/>
    </w:pPr>
  </w:p>
  <w:p w14:paraId="2877724F" w14:textId="77777777" w:rsidR="00D11B48" w:rsidRPr="00441393" w:rsidRDefault="00D11B48" w:rsidP="00441393">
    <w:pPr>
      <w:pStyle w:val="Contents"/>
    </w:pPr>
    <w:r>
      <w:t>DOCUMENT REVISION</w:t>
    </w:r>
  </w:p>
  <w:p w14:paraId="09691153" w14:textId="77777777" w:rsidR="00D11B48" w:rsidRPr="00ED2A8D" w:rsidRDefault="00D11B48" w:rsidP="008747E0">
    <w:pPr>
      <w:pStyle w:val="Header"/>
    </w:pPr>
  </w:p>
  <w:p w14:paraId="1ECA61B7" w14:textId="77777777" w:rsidR="00D11B48" w:rsidRPr="00AC33A2" w:rsidRDefault="00D11B48"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AD1AA" w14:textId="62BFB40D" w:rsidR="00D11B48" w:rsidRDefault="00D947A0">
    <w:pPr>
      <w:pStyle w:val="Header"/>
    </w:pPr>
    <w:r>
      <w:rPr>
        <w:noProof/>
      </w:rPr>
      <w:pict w14:anchorId="3F029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F8321" w14:textId="63341AB2" w:rsidR="00D11B48" w:rsidRDefault="00D947A0">
    <w:pPr>
      <w:pStyle w:val="Header"/>
    </w:pPr>
    <w:r>
      <w:rPr>
        <w:noProof/>
      </w:rPr>
      <w:pict w14:anchorId="59B72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6E5F9" w14:textId="7423AA12" w:rsidR="00D11B48" w:rsidRPr="00ED2A8D" w:rsidRDefault="00D947A0" w:rsidP="008747E0">
    <w:pPr>
      <w:pStyle w:val="Header"/>
    </w:pPr>
    <w:r>
      <w:rPr>
        <w:noProof/>
      </w:rPr>
      <w:pict w14:anchorId="1A70CA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11B48">
      <w:rPr>
        <w:noProof/>
        <w:lang w:eastAsia="en-GB"/>
      </w:rPr>
      <w:drawing>
        <wp:anchor distT="0" distB="0" distL="114300" distR="114300" simplePos="0" relativeHeight="251653632"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3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D11B48" w:rsidRPr="00ED2A8D" w:rsidRDefault="00D11B48" w:rsidP="008747E0">
    <w:pPr>
      <w:pStyle w:val="Header"/>
    </w:pPr>
  </w:p>
  <w:p w14:paraId="15D53F0E" w14:textId="77777777" w:rsidR="00D11B48" w:rsidRDefault="00D11B48" w:rsidP="008747E0">
    <w:pPr>
      <w:pStyle w:val="Header"/>
    </w:pPr>
  </w:p>
  <w:p w14:paraId="30E0B82E" w14:textId="77777777" w:rsidR="00D11B48" w:rsidRDefault="00D11B48" w:rsidP="008747E0">
    <w:pPr>
      <w:pStyle w:val="Header"/>
    </w:pPr>
  </w:p>
  <w:p w14:paraId="38068A1D" w14:textId="77777777" w:rsidR="00D11B48" w:rsidRDefault="00D11B48" w:rsidP="008747E0">
    <w:pPr>
      <w:pStyle w:val="Header"/>
    </w:pPr>
  </w:p>
  <w:p w14:paraId="6DED465C" w14:textId="77777777" w:rsidR="00D11B48" w:rsidRPr="00441393" w:rsidRDefault="00D11B48" w:rsidP="00441393">
    <w:pPr>
      <w:pStyle w:val="Contents"/>
    </w:pPr>
    <w:r>
      <w:t>CONTENTS</w:t>
    </w:r>
  </w:p>
  <w:p w14:paraId="42B130BB" w14:textId="77777777" w:rsidR="00D11B48" w:rsidRDefault="00D11B48" w:rsidP="0078486B">
    <w:pPr>
      <w:pStyle w:val="Header"/>
      <w:spacing w:line="140" w:lineRule="exact"/>
    </w:pPr>
  </w:p>
  <w:p w14:paraId="22A752C6" w14:textId="77777777" w:rsidR="00D11B48" w:rsidRPr="00AC33A2" w:rsidRDefault="00D11B48"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1E8F6" w14:textId="671CED96" w:rsidR="00D11B48" w:rsidRPr="00ED2A8D" w:rsidRDefault="00D947A0" w:rsidP="00C716E5">
    <w:pPr>
      <w:pStyle w:val="Header"/>
    </w:pPr>
    <w:r>
      <w:rPr>
        <w:noProof/>
      </w:rPr>
      <w:pict w14:anchorId="302794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11B48">
      <w:rPr>
        <w:noProof/>
        <w:lang w:eastAsia="en-GB"/>
      </w:rPr>
      <w:drawing>
        <wp:anchor distT="0" distB="0" distL="114300" distR="114300" simplePos="0" relativeHeight="251661824"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32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D11B48" w:rsidRPr="00ED2A8D" w:rsidRDefault="00D11B48" w:rsidP="00C716E5">
    <w:pPr>
      <w:pStyle w:val="Header"/>
    </w:pPr>
  </w:p>
  <w:p w14:paraId="30E6C01B" w14:textId="77777777" w:rsidR="00D11B48" w:rsidRDefault="00D11B48" w:rsidP="00C716E5">
    <w:pPr>
      <w:pStyle w:val="Header"/>
    </w:pPr>
  </w:p>
  <w:p w14:paraId="1F64AB92" w14:textId="77777777" w:rsidR="00D11B48" w:rsidRDefault="00D11B48" w:rsidP="00C716E5">
    <w:pPr>
      <w:pStyle w:val="Header"/>
    </w:pPr>
  </w:p>
  <w:p w14:paraId="7416B8C2" w14:textId="77777777" w:rsidR="00D11B48" w:rsidRDefault="00D11B48" w:rsidP="00C716E5">
    <w:pPr>
      <w:pStyle w:val="Header"/>
    </w:pPr>
  </w:p>
  <w:p w14:paraId="26BAD793" w14:textId="77777777" w:rsidR="00D11B48" w:rsidRPr="00441393" w:rsidRDefault="00D11B48" w:rsidP="00C716E5">
    <w:pPr>
      <w:pStyle w:val="Contents"/>
    </w:pPr>
    <w:r>
      <w:t>CONTENTS</w:t>
    </w:r>
  </w:p>
  <w:p w14:paraId="68ECE7DC" w14:textId="77777777" w:rsidR="00D11B48" w:rsidRPr="00ED2A8D" w:rsidRDefault="00D11B48" w:rsidP="00C716E5">
    <w:pPr>
      <w:pStyle w:val="Header"/>
    </w:pPr>
  </w:p>
  <w:p w14:paraId="6387CB5F" w14:textId="77777777" w:rsidR="00D11B48" w:rsidRPr="00AC33A2" w:rsidRDefault="00D11B48" w:rsidP="00C716E5">
    <w:pPr>
      <w:pStyle w:val="Header"/>
      <w:spacing w:line="140" w:lineRule="exact"/>
    </w:pPr>
  </w:p>
  <w:p w14:paraId="6B91DD4A" w14:textId="77777777" w:rsidR="00D11B48" w:rsidRDefault="00D11B48">
    <w:pPr>
      <w:pStyle w:val="Header"/>
    </w:pPr>
    <w:r>
      <w:rPr>
        <w:noProof/>
        <w:lang w:eastAsia="en-GB"/>
      </w:rPr>
      <w:drawing>
        <wp:anchor distT="0" distB="0" distL="114300" distR="114300" simplePos="0" relativeHeight="251657728"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32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10831A4A"/>
    <w:multiLevelType w:val="hybridMultilevel"/>
    <w:tmpl w:val="94D2BF6A"/>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4F700B"/>
    <w:multiLevelType w:val="multilevel"/>
    <w:tmpl w:val="600E6544"/>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4060CE"/>
    <w:multiLevelType w:val="hybridMultilevel"/>
    <w:tmpl w:val="343ADB76"/>
    <w:lvl w:ilvl="0" w:tplc="CE983322">
      <w:start w:val="1"/>
      <w:numFmt w:val="bullet"/>
      <w:lvlText w:val="•"/>
      <w:lvlJc w:val="left"/>
      <w:pPr>
        <w:tabs>
          <w:tab w:val="num" w:pos="720"/>
        </w:tabs>
        <w:ind w:left="720" w:hanging="360"/>
      </w:pPr>
      <w:rPr>
        <w:rFonts w:ascii="Arial" w:hAnsi="Arial" w:hint="default"/>
      </w:rPr>
    </w:lvl>
    <w:lvl w:ilvl="1" w:tplc="F5100046" w:tentative="1">
      <w:start w:val="1"/>
      <w:numFmt w:val="bullet"/>
      <w:lvlText w:val="•"/>
      <w:lvlJc w:val="left"/>
      <w:pPr>
        <w:tabs>
          <w:tab w:val="num" w:pos="1440"/>
        </w:tabs>
        <w:ind w:left="1440" w:hanging="360"/>
      </w:pPr>
      <w:rPr>
        <w:rFonts w:ascii="Arial" w:hAnsi="Arial" w:hint="default"/>
      </w:rPr>
    </w:lvl>
    <w:lvl w:ilvl="2" w:tplc="E3861442" w:tentative="1">
      <w:start w:val="1"/>
      <w:numFmt w:val="bullet"/>
      <w:lvlText w:val="•"/>
      <w:lvlJc w:val="left"/>
      <w:pPr>
        <w:tabs>
          <w:tab w:val="num" w:pos="2160"/>
        </w:tabs>
        <w:ind w:left="2160" w:hanging="360"/>
      </w:pPr>
      <w:rPr>
        <w:rFonts w:ascii="Arial" w:hAnsi="Arial" w:hint="default"/>
      </w:rPr>
    </w:lvl>
    <w:lvl w:ilvl="3" w:tplc="6ED2E46E" w:tentative="1">
      <w:start w:val="1"/>
      <w:numFmt w:val="bullet"/>
      <w:lvlText w:val="•"/>
      <w:lvlJc w:val="left"/>
      <w:pPr>
        <w:tabs>
          <w:tab w:val="num" w:pos="2880"/>
        </w:tabs>
        <w:ind w:left="2880" w:hanging="360"/>
      </w:pPr>
      <w:rPr>
        <w:rFonts w:ascii="Arial" w:hAnsi="Arial" w:hint="default"/>
      </w:rPr>
    </w:lvl>
    <w:lvl w:ilvl="4" w:tplc="EEB683FA" w:tentative="1">
      <w:start w:val="1"/>
      <w:numFmt w:val="bullet"/>
      <w:lvlText w:val="•"/>
      <w:lvlJc w:val="left"/>
      <w:pPr>
        <w:tabs>
          <w:tab w:val="num" w:pos="3600"/>
        </w:tabs>
        <w:ind w:left="3600" w:hanging="360"/>
      </w:pPr>
      <w:rPr>
        <w:rFonts w:ascii="Arial" w:hAnsi="Arial" w:hint="default"/>
      </w:rPr>
    </w:lvl>
    <w:lvl w:ilvl="5" w:tplc="AD8C841E" w:tentative="1">
      <w:start w:val="1"/>
      <w:numFmt w:val="bullet"/>
      <w:lvlText w:val="•"/>
      <w:lvlJc w:val="left"/>
      <w:pPr>
        <w:tabs>
          <w:tab w:val="num" w:pos="4320"/>
        </w:tabs>
        <w:ind w:left="4320" w:hanging="360"/>
      </w:pPr>
      <w:rPr>
        <w:rFonts w:ascii="Arial" w:hAnsi="Arial" w:hint="default"/>
      </w:rPr>
    </w:lvl>
    <w:lvl w:ilvl="6" w:tplc="01DA5754" w:tentative="1">
      <w:start w:val="1"/>
      <w:numFmt w:val="bullet"/>
      <w:lvlText w:val="•"/>
      <w:lvlJc w:val="left"/>
      <w:pPr>
        <w:tabs>
          <w:tab w:val="num" w:pos="5040"/>
        </w:tabs>
        <w:ind w:left="5040" w:hanging="360"/>
      </w:pPr>
      <w:rPr>
        <w:rFonts w:ascii="Arial" w:hAnsi="Arial" w:hint="default"/>
      </w:rPr>
    </w:lvl>
    <w:lvl w:ilvl="7" w:tplc="A55E9DE2" w:tentative="1">
      <w:start w:val="1"/>
      <w:numFmt w:val="bullet"/>
      <w:lvlText w:val="•"/>
      <w:lvlJc w:val="left"/>
      <w:pPr>
        <w:tabs>
          <w:tab w:val="num" w:pos="5760"/>
        </w:tabs>
        <w:ind w:left="5760" w:hanging="360"/>
      </w:pPr>
      <w:rPr>
        <w:rFonts w:ascii="Arial" w:hAnsi="Arial" w:hint="default"/>
      </w:rPr>
    </w:lvl>
    <w:lvl w:ilvl="8" w:tplc="8DBC094E"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8A4385F"/>
    <w:multiLevelType w:val="hybridMultilevel"/>
    <w:tmpl w:val="D29AF5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96CA66A8">
      <w:numFmt w:val="bullet"/>
      <w:lvlText w:val="-"/>
      <w:lvlJc w:val="left"/>
      <w:pPr>
        <w:ind w:left="2160" w:hanging="360"/>
      </w:pPr>
      <w:rPr>
        <w:rFonts w:ascii="Calibri" w:eastAsiaTheme="minorHAnsi"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D4375BC"/>
    <w:multiLevelType w:val="hybridMultilevel"/>
    <w:tmpl w:val="213ECB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6" w15:restartNumberingAfterBreak="0">
    <w:nsid w:val="48D554E7"/>
    <w:multiLevelType w:val="hybridMultilevel"/>
    <w:tmpl w:val="791EFFA2"/>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EE272A4"/>
    <w:multiLevelType w:val="hybridMultilevel"/>
    <w:tmpl w:val="B69057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68213BA"/>
    <w:multiLevelType w:val="hybridMultilevel"/>
    <w:tmpl w:val="77F0AFF6"/>
    <w:lvl w:ilvl="0" w:tplc="B5D2BB6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C197952"/>
    <w:multiLevelType w:val="hybridMultilevel"/>
    <w:tmpl w:val="14C64B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B7E1E6B"/>
    <w:multiLevelType w:val="hybridMultilevel"/>
    <w:tmpl w:val="44AE4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4" w15:restartNumberingAfterBreak="0">
    <w:nsid w:val="6D094784"/>
    <w:multiLevelType w:val="hybridMultilevel"/>
    <w:tmpl w:val="976A42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9"/>
  </w:num>
  <w:num w:numId="4">
    <w:abstractNumId w:val="4"/>
  </w:num>
  <w:num w:numId="5">
    <w:abstractNumId w:val="8"/>
  </w:num>
  <w:num w:numId="6">
    <w:abstractNumId w:val="2"/>
  </w:num>
  <w:num w:numId="7">
    <w:abstractNumId w:val="7"/>
  </w:num>
  <w:num w:numId="8">
    <w:abstractNumId w:val="0"/>
  </w:num>
  <w:num w:numId="9">
    <w:abstractNumId w:val="5"/>
  </w:num>
  <w:num w:numId="10">
    <w:abstractNumId w:val="6"/>
  </w:num>
  <w:num w:numId="11">
    <w:abstractNumId w:val="20"/>
  </w:num>
  <w:num w:numId="12">
    <w:abstractNumId w:val="13"/>
  </w:num>
  <w:num w:numId="13">
    <w:abstractNumId w:val="27"/>
  </w:num>
  <w:num w:numId="14">
    <w:abstractNumId w:val="25"/>
  </w:num>
  <w:num w:numId="15">
    <w:abstractNumId w:val="26"/>
  </w:num>
  <w:num w:numId="16">
    <w:abstractNumId w:val="23"/>
  </w:num>
  <w:num w:numId="17">
    <w:abstractNumId w:val="21"/>
  </w:num>
  <w:num w:numId="18">
    <w:abstractNumId w:val="12"/>
  </w:num>
  <w:num w:numId="19">
    <w:abstractNumId w:val="11"/>
  </w:num>
  <w:num w:numId="20">
    <w:abstractNumId w:val="10"/>
  </w:num>
  <w:num w:numId="21">
    <w:abstractNumId w:val="15"/>
  </w:num>
  <w:num w:numId="22">
    <w:abstractNumId w:val="17"/>
  </w:num>
  <w:num w:numId="23">
    <w:abstractNumId w:val="18"/>
  </w:num>
  <w:num w:numId="24">
    <w:abstractNumId w:val="14"/>
  </w:num>
  <w:num w:numId="25">
    <w:abstractNumId w:val="19"/>
  </w:num>
  <w:num w:numId="26">
    <w:abstractNumId w:val="24"/>
  </w:num>
  <w:num w:numId="27">
    <w:abstractNumId w:val="1"/>
  </w:num>
  <w:num w:numId="28">
    <w:abstractNumId w:val="22"/>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ns Chr. Pedersen">
    <w15:presenceInfo w15:providerId="AD" w15:userId="S::jcp@terma.com::789c19d7-1ced-4d14-a7ed-82d84115baa3"/>
  </w15:person>
  <w15:person w15:author="Dunn, Karen">
    <w15:presenceInfo w15:providerId="None" w15:userId="Dunn, Kar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a-DK" w:vendorID="64" w:dllVersion="0"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1616"/>
    <w:rsid w:val="00004404"/>
    <w:rsid w:val="00006E86"/>
    <w:rsid w:val="000102C1"/>
    <w:rsid w:val="00013C2C"/>
    <w:rsid w:val="0001429A"/>
    <w:rsid w:val="0001616D"/>
    <w:rsid w:val="00016839"/>
    <w:rsid w:val="000174F9"/>
    <w:rsid w:val="000249C2"/>
    <w:rsid w:val="000258F6"/>
    <w:rsid w:val="00026453"/>
    <w:rsid w:val="00027B36"/>
    <w:rsid w:val="000332ED"/>
    <w:rsid w:val="0003449E"/>
    <w:rsid w:val="00035E1F"/>
    <w:rsid w:val="000379A7"/>
    <w:rsid w:val="00040EB8"/>
    <w:rsid w:val="0004181D"/>
    <w:rsid w:val="000418CA"/>
    <w:rsid w:val="0004255E"/>
    <w:rsid w:val="000429B5"/>
    <w:rsid w:val="00044075"/>
    <w:rsid w:val="00050F02"/>
    <w:rsid w:val="0005129B"/>
    <w:rsid w:val="00051724"/>
    <w:rsid w:val="0005449E"/>
    <w:rsid w:val="00054C7D"/>
    <w:rsid w:val="00055938"/>
    <w:rsid w:val="00057B6D"/>
    <w:rsid w:val="00061634"/>
    <w:rsid w:val="00061A7B"/>
    <w:rsid w:val="00062874"/>
    <w:rsid w:val="000654C2"/>
    <w:rsid w:val="000705DF"/>
    <w:rsid w:val="00071AE2"/>
    <w:rsid w:val="00073E90"/>
    <w:rsid w:val="00082C85"/>
    <w:rsid w:val="0008654C"/>
    <w:rsid w:val="000904ED"/>
    <w:rsid w:val="00091545"/>
    <w:rsid w:val="0009165E"/>
    <w:rsid w:val="00097619"/>
    <w:rsid w:val="000A27A8"/>
    <w:rsid w:val="000A3914"/>
    <w:rsid w:val="000A4F41"/>
    <w:rsid w:val="000A59C0"/>
    <w:rsid w:val="000A5D98"/>
    <w:rsid w:val="000A6E5B"/>
    <w:rsid w:val="000A78A9"/>
    <w:rsid w:val="000B2356"/>
    <w:rsid w:val="000B468E"/>
    <w:rsid w:val="000B577B"/>
    <w:rsid w:val="000B583F"/>
    <w:rsid w:val="000C2133"/>
    <w:rsid w:val="000C2857"/>
    <w:rsid w:val="000C288C"/>
    <w:rsid w:val="000C711B"/>
    <w:rsid w:val="000D14CE"/>
    <w:rsid w:val="000D1D15"/>
    <w:rsid w:val="000D2431"/>
    <w:rsid w:val="000D76B7"/>
    <w:rsid w:val="000E0EC6"/>
    <w:rsid w:val="000E259E"/>
    <w:rsid w:val="000E34D3"/>
    <w:rsid w:val="000E3954"/>
    <w:rsid w:val="000E3E52"/>
    <w:rsid w:val="000F0F9F"/>
    <w:rsid w:val="000F22C4"/>
    <w:rsid w:val="000F3F43"/>
    <w:rsid w:val="000F58ED"/>
    <w:rsid w:val="001016C7"/>
    <w:rsid w:val="0010529E"/>
    <w:rsid w:val="0011014A"/>
    <w:rsid w:val="00113D5B"/>
    <w:rsid w:val="00113F8F"/>
    <w:rsid w:val="00121616"/>
    <w:rsid w:val="001236B5"/>
    <w:rsid w:val="001349DB"/>
    <w:rsid w:val="00134B86"/>
    <w:rsid w:val="00135AEB"/>
    <w:rsid w:val="00136E58"/>
    <w:rsid w:val="0014060A"/>
    <w:rsid w:val="00141ACF"/>
    <w:rsid w:val="00143D7E"/>
    <w:rsid w:val="00144FFC"/>
    <w:rsid w:val="00146585"/>
    <w:rsid w:val="00147755"/>
    <w:rsid w:val="00147EE0"/>
    <w:rsid w:val="001513D7"/>
    <w:rsid w:val="001535C6"/>
    <w:rsid w:val="001547F9"/>
    <w:rsid w:val="001607D8"/>
    <w:rsid w:val="00160895"/>
    <w:rsid w:val="00161325"/>
    <w:rsid w:val="00161401"/>
    <w:rsid w:val="00162612"/>
    <w:rsid w:val="001635F3"/>
    <w:rsid w:val="00163D49"/>
    <w:rsid w:val="00163FDD"/>
    <w:rsid w:val="001718B2"/>
    <w:rsid w:val="00176BB8"/>
    <w:rsid w:val="00182B9C"/>
    <w:rsid w:val="00184427"/>
    <w:rsid w:val="00186FED"/>
    <w:rsid w:val="001875B1"/>
    <w:rsid w:val="00191120"/>
    <w:rsid w:val="0019173E"/>
    <w:rsid w:val="0019797F"/>
    <w:rsid w:val="001A2DCA"/>
    <w:rsid w:val="001A73B9"/>
    <w:rsid w:val="001B2A35"/>
    <w:rsid w:val="001B339A"/>
    <w:rsid w:val="001B60A6"/>
    <w:rsid w:val="001C2971"/>
    <w:rsid w:val="001C64D9"/>
    <w:rsid w:val="001C650B"/>
    <w:rsid w:val="001C6DAC"/>
    <w:rsid w:val="001C72B5"/>
    <w:rsid w:val="001C77FB"/>
    <w:rsid w:val="001D11AC"/>
    <w:rsid w:val="001D1845"/>
    <w:rsid w:val="001D2E7A"/>
    <w:rsid w:val="001D3992"/>
    <w:rsid w:val="001D4A3E"/>
    <w:rsid w:val="001D65A2"/>
    <w:rsid w:val="001E32E5"/>
    <w:rsid w:val="001E3AEE"/>
    <w:rsid w:val="001E416D"/>
    <w:rsid w:val="001F0E82"/>
    <w:rsid w:val="001F17FE"/>
    <w:rsid w:val="001F4EF8"/>
    <w:rsid w:val="001F574E"/>
    <w:rsid w:val="001F5AB1"/>
    <w:rsid w:val="00200579"/>
    <w:rsid w:val="00201023"/>
    <w:rsid w:val="00201337"/>
    <w:rsid w:val="002022EA"/>
    <w:rsid w:val="002044E9"/>
    <w:rsid w:val="00205B17"/>
    <w:rsid w:val="00205D9B"/>
    <w:rsid w:val="002115A6"/>
    <w:rsid w:val="00213436"/>
    <w:rsid w:val="00214033"/>
    <w:rsid w:val="002140DC"/>
    <w:rsid w:val="00215772"/>
    <w:rsid w:val="002176C4"/>
    <w:rsid w:val="002204DA"/>
    <w:rsid w:val="002218FF"/>
    <w:rsid w:val="0022371A"/>
    <w:rsid w:val="00224DAB"/>
    <w:rsid w:val="0022582A"/>
    <w:rsid w:val="00237785"/>
    <w:rsid w:val="002406D3"/>
    <w:rsid w:val="00242BE2"/>
    <w:rsid w:val="00246546"/>
    <w:rsid w:val="002505E9"/>
    <w:rsid w:val="00251FB9"/>
    <w:rsid w:val="002520AD"/>
    <w:rsid w:val="00253DF5"/>
    <w:rsid w:val="00255FD9"/>
    <w:rsid w:val="0025660A"/>
    <w:rsid w:val="00257A4F"/>
    <w:rsid w:val="00257DF8"/>
    <w:rsid w:val="00257E4A"/>
    <w:rsid w:val="00260039"/>
    <w:rsid w:val="0026038D"/>
    <w:rsid w:val="00263D78"/>
    <w:rsid w:val="0027175D"/>
    <w:rsid w:val="002735DD"/>
    <w:rsid w:val="00274B97"/>
    <w:rsid w:val="00285EE3"/>
    <w:rsid w:val="00286250"/>
    <w:rsid w:val="00290909"/>
    <w:rsid w:val="002916D6"/>
    <w:rsid w:val="00292505"/>
    <w:rsid w:val="00296AE1"/>
    <w:rsid w:val="0029793F"/>
    <w:rsid w:val="00297AF0"/>
    <w:rsid w:val="002A02C1"/>
    <w:rsid w:val="002A0B81"/>
    <w:rsid w:val="002A1C42"/>
    <w:rsid w:val="002A1E0A"/>
    <w:rsid w:val="002A1E99"/>
    <w:rsid w:val="002A5D05"/>
    <w:rsid w:val="002A617C"/>
    <w:rsid w:val="002A71CF"/>
    <w:rsid w:val="002A794C"/>
    <w:rsid w:val="002B3E9D"/>
    <w:rsid w:val="002B574E"/>
    <w:rsid w:val="002C1E38"/>
    <w:rsid w:val="002C6AAC"/>
    <w:rsid w:val="002C77F4"/>
    <w:rsid w:val="002D0869"/>
    <w:rsid w:val="002D7238"/>
    <w:rsid w:val="002D78FE"/>
    <w:rsid w:val="002E4993"/>
    <w:rsid w:val="002E560E"/>
    <w:rsid w:val="002E5BAC"/>
    <w:rsid w:val="002E6010"/>
    <w:rsid w:val="002E7635"/>
    <w:rsid w:val="002F2576"/>
    <w:rsid w:val="002F265A"/>
    <w:rsid w:val="002F3227"/>
    <w:rsid w:val="002F3B40"/>
    <w:rsid w:val="002F5079"/>
    <w:rsid w:val="00300EDA"/>
    <w:rsid w:val="003032C4"/>
    <w:rsid w:val="0030413F"/>
    <w:rsid w:val="00305EFE"/>
    <w:rsid w:val="003074A8"/>
    <w:rsid w:val="00313B4B"/>
    <w:rsid w:val="00313D85"/>
    <w:rsid w:val="003151E9"/>
    <w:rsid w:val="00315CE3"/>
    <w:rsid w:val="0031629B"/>
    <w:rsid w:val="0031701C"/>
    <w:rsid w:val="003170AB"/>
    <w:rsid w:val="00317F49"/>
    <w:rsid w:val="003226BD"/>
    <w:rsid w:val="003251FE"/>
    <w:rsid w:val="00325D9A"/>
    <w:rsid w:val="003274DB"/>
    <w:rsid w:val="003276DE"/>
    <w:rsid w:val="00327FBF"/>
    <w:rsid w:val="00332A7B"/>
    <w:rsid w:val="003343E0"/>
    <w:rsid w:val="00335E40"/>
    <w:rsid w:val="00344408"/>
    <w:rsid w:val="00345E37"/>
    <w:rsid w:val="00346AEC"/>
    <w:rsid w:val="00347F3E"/>
    <w:rsid w:val="00350A92"/>
    <w:rsid w:val="00351BD4"/>
    <w:rsid w:val="00356472"/>
    <w:rsid w:val="0035773D"/>
    <w:rsid w:val="00361096"/>
    <w:rsid w:val="003621C3"/>
    <w:rsid w:val="00362816"/>
    <w:rsid w:val="0036382D"/>
    <w:rsid w:val="0036495B"/>
    <w:rsid w:val="00371BDD"/>
    <w:rsid w:val="00374CD6"/>
    <w:rsid w:val="00380350"/>
    <w:rsid w:val="00380B4E"/>
    <w:rsid w:val="00380F88"/>
    <w:rsid w:val="003816E4"/>
    <w:rsid w:val="00381B09"/>
    <w:rsid w:val="00381F7A"/>
    <w:rsid w:val="00382865"/>
    <w:rsid w:val="00382C28"/>
    <w:rsid w:val="0038597C"/>
    <w:rsid w:val="0039131E"/>
    <w:rsid w:val="00395413"/>
    <w:rsid w:val="003A04A6"/>
    <w:rsid w:val="003A6A32"/>
    <w:rsid w:val="003A7759"/>
    <w:rsid w:val="003A7F6E"/>
    <w:rsid w:val="003B03EA"/>
    <w:rsid w:val="003B1215"/>
    <w:rsid w:val="003B76F0"/>
    <w:rsid w:val="003C138B"/>
    <w:rsid w:val="003C7C34"/>
    <w:rsid w:val="003D0D88"/>
    <w:rsid w:val="003D0F37"/>
    <w:rsid w:val="003D2A7A"/>
    <w:rsid w:val="003D3B40"/>
    <w:rsid w:val="003D5150"/>
    <w:rsid w:val="003D5F40"/>
    <w:rsid w:val="003D73A4"/>
    <w:rsid w:val="003E30C0"/>
    <w:rsid w:val="003E65CB"/>
    <w:rsid w:val="003F1C3A"/>
    <w:rsid w:val="003F2681"/>
    <w:rsid w:val="003F4DE4"/>
    <w:rsid w:val="003F70D2"/>
    <w:rsid w:val="004000EA"/>
    <w:rsid w:val="0040380C"/>
    <w:rsid w:val="00414698"/>
    <w:rsid w:val="00415649"/>
    <w:rsid w:val="00423858"/>
    <w:rsid w:val="0042565E"/>
    <w:rsid w:val="00430A42"/>
    <w:rsid w:val="004328EE"/>
    <w:rsid w:val="00432C05"/>
    <w:rsid w:val="0043568B"/>
    <w:rsid w:val="00440379"/>
    <w:rsid w:val="00441393"/>
    <w:rsid w:val="004441F8"/>
    <w:rsid w:val="0044595B"/>
    <w:rsid w:val="00447CF0"/>
    <w:rsid w:val="00456DE1"/>
    <w:rsid w:val="00456F10"/>
    <w:rsid w:val="00462095"/>
    <w:rsid w:val="00463B48"/>
    <w:rsid w:val="0046464D"/>
    <w:rsid w:val="004649E1"/>
    <w:rsid w:val="00466DD5"/>
    <w:rsid w:val="00467F00"/>
    <w:rsid w:val="004730D1"/>
    <w:rsid w:val="00474746"/>
    <w:rsid w:val="00476942"/>
    <w:rsid w:val="00477D62"/>
    <w:rsid w:val="00481C27"/>
    <w:rsid w:val="004871A2"/>
    <w:rsid w:val="004908B8"/>
    <w:rsid w:val="00490C0C"/>
    <w:rsid w:val="00492A8D"/>
    <w:rsid w:val="00493B3C"/>
    <w:rsid w:val="004944C8"/>
    <w:rsid w:val="00495DDA"/>
    <w:rsid w:val="004A0EBF"/>
    <w:rsid w:val="004A3751"/>
    <w:rsid w:val="004A431D"/>
    <w:rsid w:val="004A4EC4"/>
    <w:rsid w:val="004A7F9A"/>
    <w:rsid w:val="004B533A"/>
    <w:rsid w:val="004B744B"/>
    <w:rsid w:val="004C0C7E"/>
    <w:rsid w:val="004C0E4B"/>
    <w:rsid w:val="004D4109"/>
    <w:rsid w:val="004D6C87"/>
    <w:rsid w:val="004E0A58"/>
    <w:rsid w:val="004E0BBB"/>
    <w:rsid w:val="004E0DBB"/>
    <w:rsid w:val="004E1D57"/>
    <w:rsid w:val="004E2F16"/>
    <w:rsid w:val="004F1F6E"/>
    <w:rsid w:val="004F2AA4"/>
    <w:rsid w:val="004F4AAE"/>
    <w:rsid w:val="004F5930"/>
    <w:rsid w:val="004F6196"/>
    <w:rsid w:val="00503044"/>
    <w:rsid w:val="00503992"/>
    <w:rsid w:val="005051B1"/>
    <w:rsid w:val="00523666"/>
    <w:rsid w:val="00525922"/>
    <w:rsid w:val="00526234"/>
    <w:rsid w:val="00534F34"/>
    <w:rsid w:val="0053692E"/>
    <w:rsid w:val="005378A6"/>
    <w:rsid w:val="00540D36"/>
    <w:rsid w:val="00541ED1"/>
    <w:rsid w:val="00547837"/>
    <w:rsid w:val="00553FE0"/>
    <w:rsid w:val="0055469A"/>
    <w:rsid w:val="00557434"/>
    <w:rsid w:val="005640BF"/>
    <w:rsid w:val="0056452A"/>
    <w:rsid w:val="005675B6"/>
    <w:rsid w:val="00574ADC"/>
    <w:rsid w:val="00577922"/>
    <w:rsid w:val="005805D2"/>
    <w:rsid w:val="00581239"/>
    <w:rsid w:val="005839FD"/>
    <w:rsid w:val="00586C48"/>
    <w:rsid w:val="00586C66"/>
    <w:rsid w:val="005928AC"/>
    <w:rsid w:val="00593774"/>
    <w:rsid w:val="0059382C"/>
    <w:rsid w:val="00593EFC"/>
    <w:rsid w:val="00595415"/>
    <w:rsid w:val="00597652"/>
    <w:rsid w:val="005A0703"/>
    <w:rsid w:val="005A080B"/>
    <w:rsid w:val="005A2514"/>
    <w:rsid w:val="005A646D"/>
    <w:rsid w:val="005B12A5"/>
    <w:rsid w:val="005B1B1C"/>
    <w:rsid w:val="005B6841"/>
    <w:rsid w:val="005C161A"/>
    <w:rsid w:val="005C1BCB"/>
    <w:rsid w:val="005C2312"/>
    <w:rsid w:val="005C4735"/>
    <w:rsid w:val="005C5C63"/>
    <w:rsid w:val="005D03E9"/>
    <w:rsid w:val="005D304B"/>
    <w:rsid w:val="005D329D"/>
    <w:rsid w:val="005D3920"/>
    <w:rsid w:val="005D6E5D"/>
    <w:rsid w:val="005E091A"/>
    <w:rsid w:val="005E3989"/>
    <w:rsid w:val="005E4659"/>
    <w:rsid w:val="005E5AB7"/>
    <w:rsid w:val="005E657A"/>
    <w:rsid w:val="005E7063"/>
    <w:rsid w:val="005F1314"/>
    <w:rsid w:val="005F1386"/>
    <w:rsid w:val="005F17C2"/>
    <w:rsid w:val="005F1AC9"/>
    <w:rsid w:val="005F7025"/>
    <w:rsid w:val="00600C2B"/>
    <w:rsid w:val="00604E17"/>
    <w:rsid w:val="006127AC"/>
    <w:rsid w:val="00612BD1"/>
    <w:rsid w:val="00614298"/>
    <w:rsid w:val="0062147F"/>
    <w:rsid w:val="00622C26"/>
    <w:rsid w:val="00634A78"/>
    <w:rsid w:val="00641794"/>
    <w:rsid w:val="00642025"/>
    <w:rsid w:val="00642ECC"/>
    <w:rsid w:val="00646AFD"/>
    <w:rsid w:val="00646E87"/>
    <w:rsid w:val="00647C35"/>
    <w:rsid w:val="0065107F"/>
    <w:rsid w:val="00661946"/>
    <w:rsid w:val="00664D43"/>
    <w:rsid w:val="00666061"/>
    <w:rsid w:val="00667424"/>
    <w:rsid w:val="00667792"/>
    <w:rsid w:val="00667C1D"/>
    <w:rsid w:val="006704F6"/>
    <w:rsid w:val="00671677"/>
    <w:rsid w:val="006744D8"/>
    <w:rsid w:val="006750F2"/>
    <w:rsid w:val="006752D6"/>
    <w:rsid w:val="00675E02"/>
    <w:rsid w:val="00682A80"/>
    <w:rsid w:val="0068553C"/>
    <w:rsid w:val="00685F34"/>
    <w:rsid w:val="00693B1F"/>
    <w:rsid w:val="00695656"/>
    <w:rsid w:val="006975A8"/>
    <w:rsid w:val="006A1012"/>
    <w:rsid w:val="006B54CC"/>
    <w:rsid w:val="006B77E9"/>
    <w:rsid w:val="006C1376"/>
    <w:rsid w:val="006C48F9"/>
    <w:rsid w:val="006C5026"/>
    <w:rsid w:val="006E0E7D"/>
    <w:rsid w:val="006E10BF"/>
    <w:rsid w:val="006E32DB"/>
    <w:rsid w:val="006F0D69"/>
    <w:rsid w:val="006F11F3"/>
    <w:rsid w:val="006F1C14"/>
    <w:rsid w:val="006F4B80"/>
    <w:rsid w:val="006F7140"/>
    <w:rsid w:val="007019D2"/>
    <w:rsid w:val="00703A6A"/>
    <w:rsid w:val="00703DBB"/>
    <w:rsid w:val="00716B74"/>
    <w:rsid w:val="00722236"/>
    <w:rsid w:val="00723824"/>
    <w:rsid w:val="00725CCA"/>
    <w:rsid w:val="0072737A"/>
    <w:rsid w:val="007302BB"/>
    <w:rsid w:val="00730DA8"/>
    <w:rsid w:val="007311E7"/>
    <w:rsid w:val="007313A4"/>
    <w:rsid w:val="00731DEE"/>
    <w:rsid w:val="0073334B"/>
    <w:rsid w:val="00734BC6"/>
    <w:rsid w:val="0074084C"/>
    <w:rsid w:val="00750009"/>
    <w:rsid w:val="007541D3"/>
    <w:rsid w:val="007577D7"/>
    <w:rsid w:val="00760004"/>
    <w:rsid w:val="00767169"/>
    <w:rsid w:val="00767B1A"/>
    <w:rsid w:val="00770402"/>
    <w:rsid w:val="007715E8"/>
    <w:rsid w:val="00776004"/>
    <w:rsid w:val="00777956"/>
    <w:rsid w:val="00782C5D"/>
    <w:rsid w:val="0078486B"/>
    <w:rsid w:val="00785A39"/>
    <w:rsid w:val="00787D8A"/>
    <w:rsid w:val="00790277"/>
    <w:rsid w:val="007909A3"/>
    <w:rsid w:val="00791EBC"/>
    <w:rsid w:val="00793577"/>
    <w:rsid w:val="00795637"/>
    <w:rsid w:val="007A0BA7"/>
    <w:rsid w:val="007A3C20"/>
    <w:rsid w:val="007A446A"/>
    <w:rsid w:val="007A4FEF"/>
    <w:rsid w:val="007A53A6"/>
    <w:rsid w:val="007A6159"/>
    <w:rsid w:val="007B27E9"/>
    <w:rsid w:val="007B2C5B"/>
    <w:rsid w:val="007B2D11"/>
    <w:rsid w:val="007B4994"/>
    <w:rsid w:val="007B6700"/>
    <w:rsid w:val="007B6A93"/>
    <w:rsid w:val="007B7377"/>
    <w:rsid w:val="007B7BEC"/>
    <w:rsid w:val="007C096B"/>
    <w:rsid w:val="007C1036"/>
    <w:rsid w:val="007C465E"/>
    <w:rsid w:val="007C518B"/>
    <w:rsid w:val="007D1805"/>
    <w:rsid w:val="007D2107"/>
    <w:rsid w:val="007D3A42"/>
    <w:rsid w:val="007D48DD"/>
    <w:rsid w:val="007D5895"/>
    <w:rsid w:val="007D6723"/>
    <w:rsid w:val="007D77AB"/>
    <w:rsid w:val="007D7D55"/>
    <w:rsid w:val="007E28D0"/>
    <w:rsid w:val="007E30DF"/>
    <w:rsid w:val="007E3F2D"/>
    <w:rsid w:val="007E7DBB"/>
    <w:rsid w:val="007F2C43"/>
    <w:rsid w:val="007F7544"/>
    <w:rsid w:val="00800995"/>
    <w:rsid w:val="00804736"/>
    <w:rsid w:val="0080602A"/>
    <w:rsid w:val="008069C5"/>
    <w:rsid w:val="0081117E"/>
    <w:rsid w:val="00816F79"/>
    <w:rsid w:val="008172F8"/>
    <w:rsid w:val="00817AD2"/>
    <w:rsid w:val="00820C2C"/>
    <w:rsid w:val="00827301"/>
    <w:rsid w:val="008310C9"/>
    <w:rsid w:val="008326B2"/>
    <w:rsid w:val="00833E95"/>
    <w:rsid w:val="00834150"/>
    <w:rsid w:val="008357F2"/>
    <w:rsid w:val="00835EA0"/>
    <w:rsid w:val="0084098D"/>
    <w:rsid w:val="008416E0"/>
    <w:rsid w:val="00841E7A"/>
    <w:rsid w:val="00843CED"/>
    <w:rsid w:val="00844B35"/>
    <w:rsid w:val="00846831"/>
    <w:rsid w:val="00846D0C"/>
    <w:rsid w:val="00847B32"/>
    <w:rsid w:val="00854BCE"/>
    <w:rsid w:val="00857346"/>
    <w:rsid w:val="008634B0"/>
    <w:rsid w:val="00863811"/>
    <w:rsid w:val="00865532"/>
    <w:rsid w:val="00867686"/>
    <w:rsid w:val="008700C4"/>
    <w:rsid w:val="008737D3"/>
    <w:rsid w:val="00874179"/>
    <w:rsid w:val="008747E0"/>
    <w:rsid w:val="00876841"/>
    <w:rsid w:val="00882B3C"/>
    <w:rsid w:val="00886C21"/>
    <w:rsid w:val="0088783D"/>
    <w:rsid w:val="008916B5"/>
    <w:rsid w:val="00897209"/>
    <w:rsid w:val="008972C3"/>
    <w:rsid w:val="008A28D9"/>
    <w:rsid w:val="008A30BA"/>
    <w:rsid w:val="008A52DC"/>
    <w:rsid w:val="008A5435"/>
    <w:rsid w:val="008A79CB"/>
    <w:rsid w:val="008B62E0"/>
    <w:rsid w:val="008B7069"/>
    <w:rsid w:val="008C2A0C"/>
    <w:rsid w:val="008C33B5"/>
    <w:rsid w:val="008C3A72"/>
    <w:rsid w:val="008C5006"/>
    <w:rsid w:val="008C6969"/>
    <w:rsid w:val="008D3F26"/>
    <w:rsid w:val="008D45D2"/>
    <w:rsid w:val="008D5CCD"/>
    <w:rsid w:val="008D6D45"/>
    <w:rsid w:val="008E1127"/>
    <w:rsid w:val="008E1F69"/>
    <w:rsid w:val="008E76B1"/>
    <w:rsid w:val="008F34F4"/>
    <w:rsid w:val="008F38BB"/>
    <w:rsid w:val="008F57D8"/>
    <w:rsid w:val="008F5936"/>
    <w:rsid w:val="00902834"/>
    <w:rsid w:val="00907A4E"/>
    <w:rsid w:val="009110DD"/>
    <w:rsid w:val="00913056"/>
    <w:rsid w:val="00914E26"/>
    <w:rsid w:val="0091590F"/>
    <w:rsid w:val="0091638A"/>
    <w:rsid w:val="009217F2"/>
    <w:rsid w:val="00923B4D"/>
    <w:rsid w:val="0092540C"/>
    <w:rsid w:val="00925B39"/>
    <w:rsid w:val="00925E0F"/>
    <w:rsid w:val="00931A57"/>
    <w:rsid w:val="00933ADB"/>
    <w:rsid w:val="00933EE0"/>
    <w:rsid w:val="00934067"/>
    <w:rsid w:val="0093492E"/>
    <w:rsid w:val="009414E6"/>
    <w:rsid w:val="00947A3F"/>
    <w:rsid w:val="00950B15"/>
    <w:rsid w:val="00951499"/>
    <w:rsid w:val="00952013"/>
    <w:rsid w:val="00953EF9"/>
    <w:rsid w:val="0095450F"/>
    <w:rsid w:val="00956901"/>
    <w:rsid w:val="009576BC"/>
    <w:rsid w:val="0096203C"/>
    <w:rsid w:val="00962EC1"/>
    <w:rsid w:val="009630F5"/>
    <w:rsid w:val="009656B9"/>
    <w:rsid w:val="00967DD9"/>
    <w:rsid w:val="00971591"/>
    <w:rsid w:val="00974564"/>
    <w:rsid w:val="00974B53"/>
    <w:rsid w:val="00974E99"/>
    <w:rsid w:val="009764FA"/>
    <w:rsid w:val="00980192"/>
    <w:rsid w:val="00980799"/>
    <w:rsid w:val="00980D5A"/>
    <w:rsid w:val="009812B5"/>
    <w:rsid w:val="00982A22"/>
    <w:rsid w:val="009830CC"/>
    <w:rsid w:val="00983287"/>
    <w:rsid w:val="00986C59"/>
    <w:rsid w:val="0099325B"/>
    <w:rsid w:val="00994D97"/>
    <w:rsid w:val="0099752C"/>
    <w:rsid w:val="009A07B7"/>
    <w:rsid w:val="009B0C65"/>
    <w:rsid w:val="009B1545"/>
    <w:rsid w:val="009B372E"/>
    <w:rsid w:val="009B5023"/>
    <w:rsid w:val="009B785E"/>
    <w:rsid w:val="009C26F8"/>
    <w:rsid w:val="009C387B"/>
    <w:rsid w:val="009C460F"/>
    <w:rsid w:val="009C609E"/>
    <w:rsid w:val="009D25B8"/>
    <w:rsid w:val="009D26AB"/>
    <w:rsid w:val="009D6B98"/>
    <w:rsid w:val="009E16EC"/>
    <w:rsid w:val="009E1F25"/>
    <w:rsid w:val="009E433C"/>
    <w:rsid w:val="009E4A4D"/>
    <w:rsid w:val="009E6578"/>
    <w:rsid w:val="009F081F"/>
    <w:rsid w:val="009F4A19"/>
    <w:rsid w:val="00A04281"/>
    <w:rsid w:val="00A06A0E"/>
    <w:rsid w:val="00A06A3D"/>
    <w:rsid w:val="00A10EBA"/>
    <w:rsid w:val="00A11128"/>
    <w:rsid w:val="00A13E56"/>
    <w:rsid w:val="00A15050"/>
    <w:rsid w:val="00A179F2"/>
    <w:rsid w:val="00A227BF"/>
    <w:rsid w:val="00A23CAC"/>
    <w:rsid w:val="00A24838"/>
    <w:rsid w:val="00A259A4"/>
    <w:rsid w:val="00A2743E"/>
    <w:rsid w:val="00A3074A"/>
    <w:rsid w:val="00A30C33"/>
    <w:rsid w:val="00A40DDA"/>
    <w:rsid w:val="00A41078"/>
    <w:rsid w:val="00A4308C"/>
    <w:rsid w:val="00A44836"/>
    <w:rsid w:val="00A47F37"/>
    <w:rsid w:val="00A524B5"/>
    <w:rsid w:val="00A5433D"/>
    <w:rsid w:val="00A549B3"/>
    <w:rsid w:val="00A56184"/>
    <w:rsid w:val="00A579A4"/>
    <w:rsid w:val="00A642EB"/>
    <w:rsid w:val="00A67954"/>
    <w:rsid w:val="00A67A06"/>
    <w:rsid w:val="00A70034"/>
    <w:rsid w:val="00A72893"/>
    <w:rsid w:val="00A72ED7"/>
    <w:rsid w:val="00A74CEA"/>
    <w:rsid w:val="00A8083F"/>
    <w:rsid w:val="00A82F71"/>
    <w:rsid w:val="00A86343"/>
    <w:rsid w:val="00A87080"/>
    <w:rsid w:val="00A87EF3"/>
    <w:rsid w:val="00A90AAC"/>
    <w:rsid w:val="00A90D86"/>
    <w:rsid w:val="00A91DBA"/>
    <w:rsid w:val="00A97900"/>
    <w:rsid w:val="00AA1B91"/>
    <w:rsid w:val="00AA1D7A"/>
    <w:rsid w:val="00AA3E01"/>
    <w:rsid w:val="00AB0586"/>
    <w:rsid w:val="00AB0BFA"/>
    <w:rsid w:val="00AB2C66"/>
    <w:rsid w:val="00AB76B7"/>
    <w:rsid w:val="00AC161B"/>
    <w:rsid w:val="00AC1CB0"/>
    <w:rsid w:val="00AC33A2"/>
    <w:rsid w:val="00AC583D"/>
    <w:rsid w:val="00AD12E6"/>
    <w:rsid w:val="00AD38F7"/>
    <w:rsid w:val="00AD3C19"/>
    <w:rsid w:val="00AD5072"/>
    <w:rsid w:val="00AE3253"/>
    <w:rsid w:val="00AE65F1"/>
    <w:rsid w:val="00AE6BB4"/>
    <w:rsid w:val="00AE74AD"/>
    <w:rsid w:val="00AF159C"/>
    <w:rsid w:val="00B01873"/>
    <w:rsid w:val="00B0192A"/>
    <w:rsid w:val="00B04ACB"/>
    <w:rsid w:val="00B0572F"/>
    <w:rsid w:val="00B074AB"/>
    <w:rsid w:val="00B07717"/>
    <w:rsid w:val="00B118C9"/>
    <w:rsid w:val="00B15934"/>
    <w:rsid w:val="00B16334"/>
    <w:rsid w:val="00B17253"/>
    <w:rsid w:val="00B24BDF"/>
    <w:rsid w:val="00B250D6"/>
    <w:rsid w:val="00B2583D"/>
    <w:rsid w:val="00B26A2D"/>
    <w:rsid w:val="00B31A41"/>
    <w:rsid w:val="00B40199"/>
    <w:rsid w:val="00B4206A"/>
    <w:rsid w:val="00B453D3"/>
    <w:rsid w:val="00B45400"/>
    <w:rsid w:val="00B502FF"/>
    <w:rsid w:val="00B509DD"/>
    <w:rsid w:val="00B50B90"/>
    <w:rsid w:val="00B50E28"/>
    <w:rsid w:val="00B55ACF"/>
    <w:rsid w:val="00B56A75"/>
    <w:rsid w:val="00B6066D"/>
    <w:rsid w:val="00B643DF"/>
    <w:rsid w:val="00B65300"/>
    <w:rsid w:val="00B658B7"/>
    <w:rsid w:val="00B67422"/>
    <w:rsid w:val="00B70BD4"/>
    <w:rsid w:val="00B712CA"/>
    <w:rsid w:val="00B73463"/>
    <w:rsid w:val="00B75110"/>
    <w:rsid w:val="00B76E35"/>
    <w:rsid w:val="00B90123"/>
    <w:rsid w:val="00B9016D"/>
    <w:rsid w:val="00B932DF"/>
    <w:rsid w:val="00BA0F98"/>
    <w:rsid w:val="00BA1517"/>
    <w:rsid w:val="00BA1C02"/>
    <w:rsid w:val="00BA4E39"/>
    <w:rsid w:val="00BA67FD"/>
    <w:rsid w:val="00BA7C48"/>
    <w:rsid w:val="00BB6B35"/>
    <w:rsid w:val="00BC0A7C"/>
    <w:rsid w:val="00BC2310"/>
    <w:rsid w:val="00BC251F"/>
    <w:rsid w:val="00BC27F6"/>
    <w:rsid w:val="00BC39F4"/>
    <w:rsid w:val="00BC7FE0"/>
    <w:rsid w:val="00BD150C"/>
    <w:rsid w:val="00BD1587"/>
    <w:rsid w:val="00BD6A20"/>
    <w:rsid w:val="00BD7EE1"/>
    <w:rsid w:val="00BE5568"/>
    <w:rsid w:val="00BE5764"/>
    <w:rsid w:val="00BE7E9D"/>
    <w:rsid w:val="00BF0A05"/>
    <w:rsid w:val="00BF1358"/>
    <w:rsid w:val="00BF490C"/>
    <w:rsid w:val="00C0106D"/>
    <w:rsid w:val="00C02CF4"/>
    <w:rsid w:val="00C03F1F"/>
    <w:rsid w:val="00C06FEA"/>
    <w:rsid w:val="00C130C5"/>
    <w:rsid w:val="00C133BE"/>
    <w:rsid w:val="00C1400A"/>
    <w:rsid w:val="00C222B4"/>
    <w:rsid w:val="00C262E4"/>
    <w:rsid w:val="00C26BD6"/>
    <w:rsid w:val="00C32C0A"/>
    <w:rsid w:val="00C33E20"/>
    <w:rsid w:val="00C35CF6"/>
    <w:rsid w:val="00C3725B"/>
    <w:rsid w:val="00C401B7"/>
    <w:rsid w:val="00C473B5"/>
    <w:rsid w:val="00C51A8C"/>
    <w:rsid w:val="00C522BE"/>
    <w:rsid w:val="00C52413"/>
    <w:rsid w:val="00C533EC"/>
    <w:rsid w:val="00C5470E"/>
    <w:rsid w:val="00C55EFB"/>
    <w:rsid w:val="00C562F9"/>
    <w:rsid w:val="00C56585"/>
    <w:rsid w:val="00C56B3F"/>
    <w:rsid w:val="00C62DF5"/>
    <w:rsid w:val="00C638BE"/>
    <w:rsid w:val="00C65492"/>
    <w:rsid w:val="00C65C4C"/>
    <w:rsid w:val="00C67C67"/>
    <w:rsid w:val="00C7022C"/>
    <w:rsid w:val="00C71032"/>
    <w:rsid w:val="00C716E5"/>
    <w:rsid w:val="00C773D9"/>
    <w:rsid w:val="00C80307"/>
    <w:rsid w:val="00C80ACE"/>
    <w:rsid w:val="00C80B0C"/>
    <w:rsid w:val="00C81162"/>
    <w:rsid w:val="00C82EC7"/>
    <w:rsid w:val="00C83258"/>
    <w:rsid w:val="00C83666"/>
    <w:rsid w:val="00C843AC"/>
    <w:rsid w:val="00C870B5"/>
    <w:rsid w:val="00C907DF"/>
    <w:rsid w:val="00C91630"/>
    <w:rsid w:val="00C947DA"/>
    <w:rsid w:val="00C9558A"/>
    <w:rsid w:val="00C966EB"/>
    <w:rsid w:val="00CA004F"/>
    <w:rsid w:val="00CA04B1"/>
    <w:rsid w:val="00CA15A7"/>
    <w:rsid w:val="00CA2DFC"/>
    <w:rsid w:val="00CA3D03"/>
    <w:rsid w:val="00CA4EC9"/>
    <w:rsid w:val="00CB03D4"/>
    <w:rsid w:val="00CB0617"/>
    <w:rsid w:val="00CB137B"/>
    <w:rsid w:val="00CB59F3"/>
    <w:rsid w:val="00CB7D0F"/>
    <w:rsid w:val="00CC204C"/>
    <w:rsid w:val="00CC27DE"/>
    <w:rsid w:val="00CC35EF"/>
    <w:rsid w:val="00CC5048"/>
    <w:rsid w:val="00CC6246"/>
    <w:rsid w:val="00CC773D"/>
    <w:rsid w:val="00CD0232"/>
    <w:rsid w:val="00CD5ADE"/>
    <w:rsid w:val="00CD6DE8"/>
    <w:rsid w:val="00CE46A5"/>
    <w:rsid w:val="00CE5E46"/>
    <w:rsid w:val="00CF10E3"/>
    <w:rsid w:val="00CF49CC"/>
    <w:rsid w:val="00D04F0B"/>
    <w:rsid w:val="00D11B48"/>
    <w:rsid w:val="00D12274"/>
    <w:rsid w:val="00D1463A"/>
    <w:rsid w:val="00D14B6E"/>
    <w:rsid w:val="00D17BEE"/>
    <w:rsid w:val="00D252C9"/>
    <w:rsid w:val="00D270FA"/>
    <w:rsid w:val="00D30451"/>
    <w:rsid w:val="00D32DDF"/>
    <w:rsid w:val="00D36206"/>
    <w:rsid w:val="00D3700C"/>
    <w:rsid w:val="00D41940"/>
    <w:rsid w:val="00D55405"/>
    <w:rsid w:val="00D5698D"/>
    <w:rsid w:val="00D603BF"/>
    <w:rsid w:val="00D638E0"/>
    <w:rsid w:val="00D64882"/>
    <w:rsid w:val="00D653B1"/>
    <w:rsid w:val="00D740A5"/>
    <w:rsid w:val="00D74AE1"/>
    <w:rsid w:val="00D75D42"/>
    <w:rsid w:val="00D80A15"/>
    <w:rsid w:val="00D80B20"/>
    <w:rsid w:val="00D82418"/>
    <w:rsid w:val="00D865A8"/>
    <w:rsid w:val="00D9012A"/>
    <w:rsid w:val="00D91EDB"/>
    <w:rsid w:val="00D92C2D"/>
    <w:rsid w:val="00D9361E"/>
    <w:rsid w:val="00D947A0"/>
    <w:rsid w:val="00D94F38"/>
    <w:rsid w:val="00DA005A"/>
    <w:rsid w:val="00DA17CD"/>
    <w:rsid w:val="00DB152F"/>
    <w:rsid w:val="00DB25B3"/>
    <w:rsid w:val="00DC18F1"/>
    <w:rsid w:val="00DC1C10"/>
    <w:rsid w:val="00DC6BC9"/>
    <w:rsid w:val="00DC6F92"/>
    <w:rsid w:val="00DD06A1"/>
    <w:rsid w:val="00DD60F2"/>
    <w:rsid w:val="00DD69FB"/>
    <w:rsid w:val="00DE0893"/>
    <w:rsid w:val="00DE2814"/>
    <w:rsid w:val="00DE6796"/>
    <w:rsid w:val="00DE74C8"/>
    <w:rsid w:val="00DF41B2"/>
    <w:rsid w:val="00DF5090"/>
    <w:rsid w:val="00DF76E9"/>
    <w:rsid w:val="00E01272"/>
    <w:rsid w:val="00E02FC2"/>
    <w:rsid w:val="00E03067"/>
    <w:rsid w:val="00E03814"/>
    <w:rsid w:val="00E03846"/>
    <w:rsid w:val="00E03A07"/>
    <w:rsid w:val="00E06421"/>
    <w:rsid w:val="00E10BDB"/>
    <w:rsid w:val="00E163D8"/>
    <w:rsid w:val="00E16EB4"/>
    <w:rsid w:val="00E20A7D"/>
    <w:rsid w:val="00E21A27"/>
    <w:rsid w:val="00E22643"/>
    <w:rsid w:val="00E27A2F"/>
    <w:rsid w:val="00E30A98"/>
    <w:rsid w:val="00E425BC"/>
    <w:rsid w:val="00E42A94"/>
    <w:rsid w:val="00E458BF"/>
    <w:rsid w:val="00E45C17"/>
    <w:rsid w:val="00E47285"/>
    <w:rsid w:val="00E5035D"/>
    <w:rsid w:val="00E51C33"/>
    <w:rsid w:val="00E54676"/>
    <w:rsid w:val="00E54AD5"/>
    <w:rsid w:val="00E54BFB"/>
    <w:rsid w:val="00E54CD7"/>
    <w:rsid w:val="00E6452F"/>
    <w:rsid w:val="00E706E7"/>
    <w:rsid w:val="00E73CD2"/>
    <w:rsid w:val="00E76B2C"/>
    <w:rsid w:val="00E77587"/>
    <w:rsid w:val="00E818AD"/>
    <w:rsid w:val="00E84229"/>
    <w:rsid w:val="00E843F0"/>
    <w:rsid w:val="00E84965"/>
    <w:rsid w:val="00E86147"/>
    <w:rsid w:val="00E877DC"/>
    <w:rsid w:val="00E90E4E"/>
    <w:rsid w:val="00E9391E"/>
    <w:rsid w:val="00E971F6"/>
    <w:rsid w:val="00EA1052"/>
    <w:rsid w:val="00EA218F"/>
    <w:rsid w:val="00EA4F29"/>
    <w:rsid w:val="00EA5B27"/>
    <w:rsid w:val="00EA5F83"/>
    <w:rsid w:val="00EA6F9D"/>
    <w:rsid w:val="00EA7DEC"/>
    <w:rsid w:val="00EB0F7F"/>
    <w:rsid w:val="00EB2273"/>
    <w:rsid w:val="00EB68A5"/>
    <w:rsid w:val="00EB6C62"/>
    <w:rsid w:val="00EB6F3C"/>
    <w:rsid w:val="00EB769A"/>
    <w:rsid w:val="00EC0CF9"/>
    <w:rsid w:val="00EC165F"/>
    <w:rsid w:val="00EC1E2C"/>
    <w:rsid w:val="00EC254E"/>
    <w:rsid w:val="00EC2B9A"/>
    <w:rsid w:val="00EC3723"/>
    <w:rsid w:val="00EC568A"/>
    <w:rsid w:val="00EC7C87"/>
    <w:rsid w:val="00ED030E"/>
    <w:rsid w:val="00ED2672"/>
    <w:rsid w:val="00ED2A8D"/>
    <w:rsid w:val="00ED3784"/>
    <w:rsid w:val="00ED4450"/>
    <w:rsid w:val="00ED660C"/>
    <w:rsid w:val="00ED7692"/>
    <w:rsid w:val="00ED7FF3"/>
    <w:rsid w:val="00EE2455"/>
    <w:rsid w:val="00EE2DC7"/>
    <w:rsid w:val="00EE2F17"/>
    <w:rsid w:val="00EE3D0D"/>
    <w:rsid w:val="00EE54CB"/>
    <w:rsid w:val="00EE6424"/>
    <w:rsid w:val="00EF1936"/>
    <w:rsid w:val="00EF1C54"/>
    <w:rsid w:val="00EF404B"/>
    <w:rsid w:val="00F00376"/>
    <w:rsid w:val="00F01F0C"/>
    <w:rsid w:val="00F02A5A"/>
    <w:rsid w:val="00F06ECB"/>
    <w:rsid w:val="00F1078D"/>
    <w:rsid w:val="00F11368"/>
    <w:rsid w:val="00F11764"/>
    <w:rsid w:val="00F118B2"/>
    <w:rsid w:val="00F157E2"/>
    <w:rsid w:val="00F159ED"/>
    <w:rsid w:val="00F16C7D"/>
    <w:rsid w:val="00F1739B"/>
    <w:rsid w:val="00F20B6D"/>
    <w:rsid w:val="00F21801"/>
    <w:rsid w:val="00F259E2"/>
    <w:rsid w:val="00F30739"/>
    <w:rsid w:val="00F346A3"/>
    <w:rsid w:val="00F404B9"/>
    <w:rsid w:val="00F40DC3"/>
    <w:rsid w:val="00F41368"/>
    <w:rsid w:val="00F41F0B"/>
    <w:rsid w:val="00F50222"/>
    <w:rsid w:val="00F52277"/>
    <w:rsid w:val="00F527AC"/>
    <w:rsid w:val="00F5503F"/>
    <w:rsid w:val="00F55AD7"/>
    <w:rsid w:val="00F6165F"/>
    <w:rsid w:val="00F61D83"/>
    <w:rsid w:val="00F636EF"/>
    <w:rsid w:val="00F646CB"/>
    <w:rsid w:val="00F64BE0"/>
    <w:rsid w:val="00F65DD1"/>
    <w:rsid w:val="00F707B3"/>
    <w:rsid w:val="00F71135"/>
    <w:rsid w:val="00F71188"/>
    <w:rsid w:val="00F730DC"/>
    <w:rsid w:val="00F741EE"/>
    <w:rsid w:val="00F74309"/>
    <w:rsid w:val="00F8259B"/>
    <w:rsid w:val="00F828E7"/>
    <w:rsid w:val="00F82C35"/>
    <w:rsid w:val="00F83068"/>
    <w:rsid w:val="00F83A2A"/>
    <w:rsid w:val="00F85080"/>
    <w:rsid w:val="00F85647"/>
    <w:rsid w:val="00F90461"/>
    <w:rsid w:val="00F91B03"/>
    <w:rsid w:val="00F91EEE"/>
    <w:rsid w:val="00FA370D"/>
    <w:rsid w:val="00FA5F89"/>
    <w:rsid w:val="00FA66F1"/>
    <w:rsid w:val="00FA7B64"/>
    <w:rsid w:val="00FB203B"/>
    <w:rsid w:val="00FB26C0"/>
    <w:rsid w:val="00FB5308"/>
    <w:rsid w:val="00FB5647"/>
    <w:rsid w:val="00FB7B39"/>
    <w:rsid w:val="00FC003A"/>
    <w:rsid w:val="00FC1105"/>
    <w:rsid w:val="00FC378B"/>
    <w:rsid w:val="00FC3977"/>
    <w:rsid w:val="00FD2566"/>
    <w:rsid w:val="00FD25C7"/>
    <w:rsid w:val="00FD2F16"/>
    <w:rsid w:val="00FD6065"/>
    <w:rsid w:val="00FE1D34"/>
    <w:rsid w:val="00FE244F"/>
    <w:rsid w:val="00FE2A6F"/>
    <w:rsid w:val="00FE4F64"/>
    <w:rsid w:val="00FF23FD"/>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1DFE3C"/>
  <w15:docId w15:val="{8C343B4C-42B0-40B9-AE3D-87123E06C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D7FF3"/>
    <w:pPr>
      <w:spacing w:after="0" w:line="216" w:lineRule="atLeast"/>
    </w:pPr>
    <w:rPr>
      <w:sz w:val="18"/>
      <w:lang w:val="en-GB"/>
    </w:rPr>
  </w:style>
  <w:style w:type="paragraph" w:styleId="Heading1">
    <w:name w:val="heading 1"/>
    <w:next w:val="Normal"/>
    <w:link w:val="Heading1Char"/>
    <w:qFormat/>
    <w:rsid w:val="00586C66"/>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Normal"/>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1"/>
      </w:numPr>
      <w:spacing w:after="120"/>
    </w:pPr>
    <w:rPr>
      <w:color w:val="000000" w:themeColor="text1"/>
      <w:sz w:val="22"/>
    </w:rPr>
  </w:style>
  <w:style w:type="paragraph" w:customStyle="1" w:styleId="Bullet2">
    <w:name w:val="Bullet 2"/>
    <w:basedOn w:val="Normal"/>
    <w:link w:val="Bullet2Char"/>
    <w:qFormat/>
    <w:rsid w:val="008310C9"/>
    <w:pPr>
      <w:numPr>
        <w:numId w:val="13"/>
      </w:numPr>
      <w:spacing w:after="120"/>
      <w:ind w:left="1276"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061634"/>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qFormat/>
    <w:rsid w:val="007A0BA7"/>
    <w:pPr>
      <w:keepNext/>
      <w:spacing w:before="240" w:after="240"/>
      <w:jc w:val="center"/>
    </w:pPr>
    <w:rPr>
      <w:b/>
      <w:bCs/>
      <w:i/>
      <w:color w:val="575756"/>
      <w:sz w:val="22"/>
      <w:u w:val="single"/>
      <w:lang w:eastAsia="en-GB"/>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numPr>
        <w:ilvl w:val="1"/>
      </w:numPr>
      <w:spacing w:after="120"/>
    </w:pPr>
    <w:rPr>
      <w:rFonts w:cs="Arial"/>
      <w:sz w:val="24"/>
      <w:lang w:eastAsia="en-GB"/>
    </w:rPr>
  </w:style>
  <w:style w:type="paragraph" w:customStyle="1" w:styleId="AppendixHead3">
    <w:name w:val="Appendix Head 3"/>
    <w:basedOn w:val="Normal"/>
    <w:next w:val="Heading2separationline"/>
    <w:qFormat/>
    <w:rsid w:val="00E5035D"/>
    <w:pPr>
      <w:numPr>
        <w:ilvl w:val="2"/>
        <w:numId w:val="9"/>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3"/>
      </w:numPr>
    </w:pPr>
    <w:rPr>
      <w:smallCaps w:val="0"/>
      <w:sz w:val="22"/>
    </w:rPr>
  </w:style>
  <w:style w:type="paragraph" w:customStyle="1" w:styleId="AppendixHead5">
    <w:name w:val="Appendix Head 5"/>
    <w:basedOn w:val="AppendixHead4"/>
    <w:next w:val="BodyText"/>
    <w:qFormat/>
    <w:rsid w:val="00A90AAC"/>
    <w:pPr>
      <w:numPr>
        <w:ilvl w:val="4"/>
      </w:numPr>
      <w:ind w:left="1701" w:hanging="1701"/>
    </w:pPr>
    <w:rPr>
      <w:b w:val="0"/>
    </w:rPr>
  </w:style>
  <w:style w:type="paragraph" w:customStyle="1" w:styleId="AnnextitleHead1">
    <w:name w:val="Annex title (Head 1)"/>
    <w:next w:val="BodyText"/>
    <w:link w:val="AnnextitleHead1Char"/>
    <w:qFormat/>
    <w:rsid w:val="00E5035D"/>
    <w:pPr>
      <w:numPr>
        <w:numId w:val="2"/>
      </w:numPr>
      <w:spacing w:after="360"/>
    </w:pPr>
    <w:rPr>
      <w:b/>
      <w:caps/>
      <w:color w:val="00558C"/>
      <w:sz w:val="28"/>
      <w:lang w:val="en-GB"/>
    </w:rPr>
  </w:style>
  <w:style w:type="character" w:customStyle="1" w:styleId="AnnextitleHead1Char">
    <w:name w:val="Annex title (Head 1) Char"/>
    <w:basedOn w:val="DefaultParagraphFont"/>
    <w:link w:val="AnnextitleHead1"/>
    <w:rsid w:val="00E5035D"/>
    <w:rPr>
      <w:b/>
      <w:caps/>
      <w:color w:val="00558C"/>
      <w:sz w:val="28"/>
      <w:lang w:val="en-GB"/>
    </w:rPr>
  </w:style>
  <w:style w:type="paragraph" w:customStyle="1" w:styleId="AnnexHead2">
    <w:name w:val="Annex Head 2"/>
    <w:basedOn w:val="AnnextitleHead1"/>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2"/>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6"/>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Normal"/>
    <w:qFormat/>
    <w:rsid w:val="007A4FEF"/>
    <w:pPr>
      <w:numPr>
        <w:numId w:val="4"/>
      </w:numPr>
      <w:tabs>
        <w:tab w:val="left" w:pos="851"/>
      </w:tabs>
    </w:pPr>
    <w:rPr>
      <w:b w:val="0"/>
      <w:u w:val="none"/>
    </w:rPr>
  </w:style>
  <w:style w:type="paragraph" w:styleId="ListNumber">
    <w:name w:val="List Number"/>
    <w:basedOn w:val="Normal"/>
    <w:semiHidden/>
    <w:rsid w:val="006E10BF"/>
    <w:pPr>
      <w:numPr>
        <w:numId w:val="8"/>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6"/>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5"/>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15"/>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3"/>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19"/>
      </w:numPr>
      <w:jc w:val="center"/>
    </w:pPr>
    <w:rPr>
      <w:i/>
      <w:color w:val="00558C"/>
      <w:lang w:eastAsia="en-GB"/>
    </w:rPr>
  </w:style>
  <w:style w:type="paragraph" w:customStyle="1" w:styleId="Figurecaption">
    <w:name w:val="Figure caption"/>
    <w:basedOn w:val="Caption"/>
    <w:next w:val="Normal"/>
    <w:qFormat/>
    <w:rsid w:val="00DD69FB"/>
    <w:pPr>
      <w:numPr>
        <w:numId w:val="7"/>
      </w:numPr>
    </w:pPr>
    <w:rPr>
      <w:b w:val="0"/>
      <w:u w:val="none"/>
    </w:rPr>
  </w:style>
  <w:style w:type="paragraph" w:styleId="NoSpacing">
    <w:name w:val="No Spacing"/>
    <w:uiPriority w:val="1"/>
    <w:qFormat/>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titleHead1">
    <w:name w:val="Appendix title (Head 1)"/>
    <w:next w:val="BodyText"/>
    <w:qFormat/>
    <w:rsid w:val="00E5035D"/>
    <w:pPr>
      <w:numPr>
        <w:numId w:val="9"/>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list">
    <w:name w:val="Reference list"/>
    <w:basedOn w:val="Normal"/>
    <w:qFormat/>
    <w:rsid w:val="00CF10E3"/>
    <w:pPr>
      <w:numPr>
        <w:numId w:val="10"/>
      </w:numPr>
      <w:spacing w:before="120" w:after="60" w:line="240" w:lineRule="auto"/>
      <w:jc w:val="both"/>
    </w:pPr>
    <w:rPr>
      <w:rFonts w:eastAsia="Times New Roman" w:cs="Times New Roman"/>
      <w:sz w:val="22"/>
      <w:szCs w:val="20"/>
    </w:rPr>
  </w:style>
  <w:style w:type="paragraph" w:customStyle="1" w:styleId="Equationnumber">
    <w:name w:val="Equation number"/>
    <w:basedOn w:val="BodyText"/>
    <w:next w:val="BodyText"/>
    <w:link w:val="EquationnumberChar"/>
    <w:qFormat/>
    <w:rsid w:val="00835EA0"/>
    <w:pPr>
      <w:numPr>
        <w:numId w:val="11"/>
      </w:numPr>
      <w:spacing w:before="60"/>
      <w:jc w:val="right"/>
    </w:pPr>
  </w:style>
  <w:style w:type="character" w:customStyle="1" w:styleId="EquationnumberChar">
    <w:name w:val="Equation number Char"/>
    <w:basedOn w:val="BodyTextChar"/>
    <w:link w:val="Equationnumber"/>
    <w:rsid w:val="00835EA0"/>
    <w:rPr>
      <w:lang w:val="en-GB"/>
    </w:rPr>
  </w:style>
  <w:style w:type="paragraph" w:customStyle="1" w:styleId="Furtherreading">
    <w:name w:val="Further reading"/>
    <w:basedOn w:val="BodyText"/>
    <w:link w:val="FurtherreadingChar"/>
    <w:qFormat/>
    <w:rsid w:val="0022582A"/>
    <w:pPr>
      <w:numPr>
        <w:numId w:val="12"/>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18"/>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customStyle="1" w:styleId="Annex">
    <w:name w:val="Annex"/>
    <w:basedOn w:val="Normal"/>
    <w:next w:val="BodyText"/>
    <w:qFormat/>
    <w:rsid w:val="00141ACF"/>
    <w:pPr>
      <w:spacing w:after="360"/>
      <w:ind w:left="1418" w:hanging="1418"/>
    </w:pPr>
    <w:rPr>
      <w:rFonts w:eastAsiaTheme="minorEastAsia"/>
      <w:b/>
      <w:i/>
      <w:caps/>
      <w:color w:val="407EC9"/>
      <w:sz w:val="28"/>
      <w:u w:val="single"/>
    </w:rPr>
  </w:style>
  <w:style w:type="table" w:customStyle="1" w:styleId="TableNormal1">
    <w:name w:val="Table Normal1"/>
    <w:uiPriority w:val="2"/>
    <w:semiHidden/>
    <w:unhideWhenUsed/>
    <w:qFormat/>
    <w:rsid w:val="000E259E"/>
    <w:pPr>
      <w:widowControl w:val="0"/>
      <w:autoSpaceDE w:val="0"/>
      <w:autoSpaceDN w:val="0"/>
      <w:spacing w:after="0" w:line="240" w:lineRule="auto"/>
    </w:pPr>
    <w:rPr>
      <w:rFonts w:eastAsiaTheme="minorEastAsia"/>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E259E"/>
    <w:pPr>
      <w:widowControl w:val="0"/>
      <w:autoSpaceDE w:val="0"/>
      <w:autoSpaceDN w:val="0"/>
      <w:spacing w:line="240" w:lineRule="auto"/>
    </w:pPr>
    <w:rPr>
      <w:rFonts w:ascii="Calibri" w:eastAsia="Calibri" w:hAnsi="Calibri" w:cs="Calibri"/>
      <w:sz w:val="22"/>
      <w:lang w:val="en-US"/>
    </w:rPr>
  </w:style>
  <w:style w:type="paragraph" w:customStyle="1" w:styleId="Reference">
    <w:name w:val="Reference"/>
    <w:basedOn w:val="Normal"/>
    <w:rsid w:val="000E259E"/>
    <w:pPr>
      <w:tabs>
        <w:tab w:val="num" w:pos="0"/>
      </w:tabs>
      <w:spacing w:after="120" w:line="240" w:lineRule="auto"/>
      <w:ind w:left="567" w:hanging="567"/>
    </w:pPr>
    <w:rPr>
      <w:rFonts w:eastAsia="Times New Roman" w:cs="Times New Roman"/>
      <w:sz w:val="22"/>
      <w:szCs w:val="20"/>
    </w:rPr>
  </w:style>
  <w:style w:type="paragraph" w:styleId="ListParagraph">
    <w:name w:val="List Paragraph"/>
    <w:basedOn w:val="Normal"/>
    <w:uiPriority w:val="34"/>
    <w:qFormat/>
    <w:rsid w:val="00F1739B"/>
    <w:pPr>
      <w:spacing w:after="120" w:line="240" w:lineRule="auto"/>
      <w:ind w:left="720"/>
      <w:contextualSpacing/>
      <w:jc w:val="both"/>
    </w:pPr>
    <w:rPr>
      <w:rFonts w:ascii="Times New Roman" w:eastAsia="SimSun" w:hAnsi="Times New Roman" w:cs="Times New Roman"/>
      <w:sz w:val="22"/>
      <w:szCs w:val="24"/>
    </w:rPr>
  </w:style>
  <w:style w:type="paragraph" w:customStyle="1" w:styleId="Acronym">
    <w:name w:val="Acronym"/>
    <w:basedOn w:val="Normal"/>
    <w:qFormat/>
    <w:rsid w:val="000A4F41"/>
    <w:pPr>
      <w:spacing w:after="60"/>
      <w:ind w:left="1418" w:hanging="1418"/>
    </w:pPr>
    <w:rPr>
      <w:sz w:val="22"/>
    </w:rPr>
  </w:style>
  <w:style w:type="character" w:customStyle="1" w:styleId="UnresolvedMention1">
    <w:name w:val="Unresolved Mention1"/>
    <w:basedOn w:val="DefaultParagraphFont"/>
    <w:uiPriority w:val="99"/>
    <w:semiHidden/>
    <w:unhideWhenUsed/>
    <w:rsid w:val="004E0DBB"/>
    <w:rPr>
      <w:color w:val="605E5C"/>
      <w:shd w:val="clear" w:color="auto" w:fill="E1DFDD"/>
    </w:rPr>
  </w:style>
  <w:style w:type="table" w:customStyle="1" w:styleId="Table">
    <w:name w:val="Table"/>
    <w:basedOn w:val="TableNormal"/>
    <w:rsid w:val="007909A3"/>
    <w:pPr>
      <w:spacing w:before="60" w:after="60" w:line="240" w:lineRule="auto"/>
    </w:pPr>
    <w:rPr>
      <w:rFonts w:ascii="Arial" w:eastAsia="Times New Roman" w:hAnsi="Arial" w:cs="Times New Roman"/>
      <w:sz w:val="20"/>
      <w:szCs w:val="20"/>
      <w:lang w:val="en-US" w:eastAsia="zh-CN"/>
    </w:rPr>
    <w:tblPr>
      <w:tblInd w:w="567" w:type="dxa"/>
    </w:tblPr>
    <w:tblStylePr w:type="firstRow">
      <w:pPr>
        <w:keepNext/>
        <w:wordWrap/>
      </w:pPr>
      <w:rPr>
        <w:rFonts w:ascii="Arial" w:hAnsi="Arial"/>
        <w:sz w:val="20"/>
      </w:rPr>
      <w:tblPr/>
      <w:trPr>
        <w:tblHeader/>
      </w:t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57700">
      <w:bodyDiv w:val="1"/>
      <w:marLeft w:val="0"/>
      <w:marRight w:val="0"/>
      <w:marTop w:val="0"/>
      <w:marBottom w:val="0"/>
      <w:divBdr>
        <w:top w:val="none" w:sz="0" w:space="0" w:color="auto"/>
        <w:left w:val="none" w:sz="0" w:space="0" w:color="auto"/>
        <w:bottom w:val="none" w:sz="0" w:space="0" w:color="auto"/>
        <w:right w:val="none" w:sz="0" w:space="0" w:color="auto"/>
      </w:divBdr>
    </w:div>
    <w:div w:id="210650643">
      <w:bodyDiv w:val="1"/>
      <w:marLeft w:val="0"/>
      <w:marRight w:val="0"/>
      <w:marTop w:val="0"/>
      <w:marBottom w:val="0"/>
      <w:divBdr>
        <w:top w:val="none" w:sz="0" w:space="0" w:color="auto"/>
        <w:left w:val="none" w:sz="0" w:space="0" w:color="auto"/>
        <w:bottom w:val="none" w:sz="0" w:space="0" w:color="auto"/>
        <w:right w:val="none" w:sz="0" w:space="0" w:color="auto"/>
      </w:divBdr>
    </w:div>
    <w:div w:id="327827889">
      <w:bodyDiv w:val="1"/>
      <w:marLeft w:val="0"/>
      <w:marRight w:val="0"/>
      <w:marTop w:val="0"/>
      <w:marBottom w:val="0"/>
      <w:divBdr>
        <w:top w:val="none" w:sz="0" w:space="0" w:color="auto"/>
        <w:left w:val="none" w:sz="0" w:space="0" w:color="auto"/>
        <w:bottom w:val="none" w:sz="0" w:space="0" w:color="auto"/>
        <w:right w:val="none" w:sz="0" w:space="0" w:color="auto"/>
      </w:divBdr>
    </w:div>
    <w:div w:id="339351855">
      <w:bodyDiv w:val="1"/>
      <w:marLeft w:val="0"/>
      <w:marRight w:val="0"/>
      <w:marTop w:val="0"/>
      <w:marBottom w:val="0"/>
      <w:divBdr>
        <w:top w:val="none" w:sz="0" w:space="0" w:color="auto"/>
        <w:left w:val="none" w:sz="0" w:space="0" w:color="auto"/>
        <w:bottom w:val="none" w:sz="0" w:space="0" w:color="auto"/>
        <w:right w:val="none" w:sz="0" w:space="0" w:color="auto"/>
      </w:divBdr>
    </w:div>
    <w:div w:id="408699271">
      <w:bodyDiv w:val="1"/>
      <w:marLeft w:val="0"/>
      <w:marRight w:val="0"/>
      <w:marTop w:val="0"/>
      <w:marBottom w:val="0"/>
      <w:divBdr>
        <w:top w:val="none" w:sz="0" w:space="0" w:color="auto"/>
        <w:left w:val="none" w:sz="0" w:space="0" w:color="auto"/>
        <w:bottom w:val="none" w:sz="0" w:space="0" w:color="auto"/>
        <w:right w:val="none" w:sz="0" w:space="0" w:color="auto"/>
      </w:divBdr>
    </w:div>
    <w:div w:id="525487889">
      <w:bodyDiv w:val="1"/>
      <w:marLeft w:val="0"/>
      <w:marRight w:val="0"/>
      <w:marTop w:val="0"/>
      <w:marBottom w:val="0"/>
      <w:divBdr>
        <w:top w:val="none" w:sz="0" w:space="0" w:color="auto"/>
        <w:left w:val="none" w:sz="0" w:space="0" w:color="auto"/>
        <w:bottom w:val="none" w:sz="0" w:space="0" w:color="auto"/>
        <w:right w:val="none" w:sz="0" w:space="0" w:color="auto"/>
      </w:divBdr>
    </w:div>
    <w:div w:id="664549102">
      <w:bodyDiv w:val="1"/>
      <w:marLeft w:val="0"/>
      <w:marRight w:val="0"/>
      <w:marTop w:val="0"/>
      <w:marBottom w:val="0"/>
      <w:divBdr>
        <w:top w:val="none" w:sz="0" w:space="0" w:color="auto"/>
        <w:left w:val="none" w:sz="0" w:space="0" w:color="auto"/>
        <w:bottom w:val="none" w:sz="0" w:space="0" w:color="auto"/>
        <w:right w:val="none" w:sz="0" w:space="0" w:color="auto"/>
      </w:divBdr>
    </w:div>
    <w:div w:id="729110895">
      <w:bodyDiv w:val="1"/>
      <w:marLeft w:val="0"/>
      <w:marRight w:val="0"/>
      <w:marTop w:val="0"/>
      <w:marBottom w:val="0"/>
      <w:divBdr>
        <w:top w:val="none" w:sz="0" w:space="0" w:color="auto"/>
        <w:left w:val="none" w:sz="0" w:space="0" w:color="auto"/>
        <w:bottom w:val="none" w:sz="0" w:space="0" w:color="auto"/>
        <w:right w:val="none" w:sz="0" w:space="0" w:color="auto"/>
      </w:divBdr>
    </w:div>
    <w:div w:id="745952958">
      <w:bodyDiv w:val="1"/>
      <w:marLeft w:val="0"/>
      <w:marRight w:val="0"/>
      <w:marTop w:val="0"/>
      <w:marBottom w:val="0"/>
      <w:divBdr>
        <w:top w:val="none" w:sz="0" w:space="0" w:color="auto"/>
        <w:left w:val="none" w:sz="0" w:space="0" w:color="auto"/>
        <w:bottom w:val="none" w:sz="0" w:space="0" w:color="auto"/>
        <w:right w:val="none" w:sz="0" w:space="0" w:color="auto"/>
      </w:divBdr>
    </w:div>
    <w:div w:id="779956452">
      <w:bodyDiv w:val="1"/>
      <w:marLeft w:val="0"/>
      <w:marRight w:val="0"/>
      <w:marTop w:val="0"/>
      <w:marBottom w:val="0"/>
      <w:divBdr>
        <w:top w:val="none" w:sz="0" w:space="0" w:color="auto"/>
        <w:left w:val="none" w:sz="0" w:space="0" w:color="auto"/>
        <w:bottom w:val="none" w:sz="0" w:space="0" w:color="auto"/>
        <w:right w:val="none" w:sz="0" w:space="0" w:color="auto"/>
      </w:divBdr>
    </w:div>
    <w:div w:id="878202464">
      <w:bodyDiv w:val="1"/>
      <w:marLeft w:val="0"/>
      <w:marRight w:val="0"/>
      <w:marTop w:val="0"/>
      <w:marBottom w:val="0"/>
      <w:divBdr>
        <w:top w:val="none" w:sz="0" w:space="0" w:color="auto"/>
        <w:left w:val="none" w:sz="0" w:space="0" w:color="auto"/>
        <w:bottom w:val="none" w:sz="0" w:space="0" w:color="auto"/>
        <w:right w:val="none" w:sz="0" w:space="0" w:color="auto"/>
      </w:divBdr>
    </w:div>
    <w:div w:id="955016260">
      <w:bodyDiv w:val="1"/>
      <w:marLeft w:val="0"/>
      <w:marRight w:val="0"/>
      <w:marTop w:val="0"/>
      <w:marBottom w:val="0"/>
      <w:divBdr>
        <w:top w:val="none" w:sz="0" w:space="0" w:color="auto"/>
        <w:left w:val="none" w:sz="0" w:space="0" w:color="auto"/>
        <w:bottom w:val="none" w:sz="0" w:space="0" w:color="auto"/>
        <w:right w:val="none" w:sz="0" w:space="0" w:color="auto"/>
      </w:divBdr>
    </w:div>
    <w:div w:id="1047338610">
      <w:bodyDiv w:val="1"/>
      <w:marLeft w:val="0"/>
      <w:marRight w:val="0"/>
      <w:marTop w:val="0"/>
      <w:marBottom w:val="0"/>
      <w:divBdr>
        <w:top w:val="none" w:sz="0" w:space="0" w:color="auto"/>
        <w:left w:val="none" w:sz="0" w:space="0" w:color="auto"/>
        <w:bottom w:val="none" w:sz="0" w:space="0" w:color="auto"/>
        <w:right w:val="none" w:sz="0" w:space="0" w:color="auto"/>
      </w:divBdr>
    </w:div>
    <w:div w:id="1081831854">
      <w:bodyDiv w:val="1"/>
      <w:marLeft w:val="0"/>
      <w:marRight w:val="0"/>
      <w:marTop w:val="0"/>
      <w:marBottom w:val="0"/>
      <w:divBdr>
        <w:top w:val="none" w:sz="0" w:space="0" w:color="auto"/>
        <w:left w:val="none" w:sz="0" w:space="0" w:color="auto"/>
        <w:bottom w:val="none" w:sz="0" w:space="0" w:color="auto"/>
        <w:right w:val="none" w:sz="0" w:space="0" w:color="auto"/>
      </w:divBdr>
    </w:div>
    <w:div w:id="1127120005">
      <w:bodyDiv w:val="1"/>
      <w:marLeft w:val="0"/>
      <w:marRight w:val="0"/>
      <w:marTop w:val="0"/>
      <w:marBottom w:val="0"/>
      <w:divBdr>
        <w:top w:val="none" w:sz="0" w:space="0" w:color="auto"/>
        <w:left w:val="none" w:sz="0" w:space="0" w:color="auto"/>
        <w:bottom w:val="none" w:sz="0" w:space="0" w:color="auto"/>
        <w:right w:val="none" w:sz="0" w:space="0" w:color="auto"/>
      </w:divBdr>
    </w:div>
    <w:div w:id="1270354538">
      <w:bodyDiv w:val="1"/>
      <w:marLeft w:val="0"/>
      <w:marRight w:val="0"/>
      <w:marTop w:val="0"/>
      <w:marBottom w:val="0"/>
      <w:divBdr>
        <w:top w:val="none" w:sz="0" w:space="0" w:color="auto"/>
        <w:left w:val="none" w:sz="0" w:space="0" w:color="auto"/>
        <w:bottom w:val="none" w:sz="0" w:space="0" w:color="auto"/>
        <w:right w:val="none" w:sz="0" w:space="0" w:color="auto"/>
      </w:divBdr>
    </w:div>
    <w:div w:id="1441417756">
      <w:bodyDiv w:val="1"/>
      <w:marLeft w:val="0"/>
      <w:marRight w:val="0"/>
      <w:marTop w:val="0"/>
      <w:marBottom w:val="0"/>
      <w:divBdr>
        <w:top w:val="none" w:sz="0" w:space="0" w:color="auto"/>
        <w:left w:val="none" w:sz="0" w:space="0" w:color="auto"/>
        <w:bottom w:val="none" w:sz="0" w:space="0" w:color="auto"/>
        <w:right w:val="none" w:sz="0" w:space="0" w:color="auto"/>
      </w:divBdr>
    </w:div>
    <w:div w:id="1476950335">
      <w:bodyDiv w:val="1"/>
      <w:marLeft w:val="0"/>
      <w:marRight w:val="0"/>
      <w:marTop w:val="0"/>
      <w:marBottom w:val="0"/>
      <w:divBdr>
        <w:top w:val="none" w:sz="0" w:space="0" w:color="auto"/>
        <w:left w:val="none" w:sz="0" w:space="0" w:color="auto"/>
        <w:bottom w:val="none" w:sz="0" w:space="0" w:color="auto"/>
        <w:right w:val="none" w:sz="0" w:space="0" w:color="auto"/>
      </w:divBdr>
    </w:div>
    <w:div w:id="1535581333">
      <w:bodyDiv w:val="1"/>
      <w:marLeft w:val="0"/>
      <w:marRight w:val="0"/>
      <w:marTop w:val="0"/>
      <w:marBottom w:val="0"/>
      <w:divBdr>
        <w:top w:val="none" w:sz="0" w:space="0" w:color="auto"/>
        <w:left w:val="none" w:sz="0" w:space="0" w:color="auto"/>
        <w:bottom w:val="none" w:sz="0" w:space="0" w:color="auto"/>
        <w:right w:val="none" w:sz="0" w:space="0" w:color="auto"/>
      </w:divBdr>
    </w:div>
    <w:div w:id="1570185544">
      <w:bodyDiv w:val="1"/>
      <w:marLeft w:val="0"/>
      <w:marRight w:val="0"/>
      <w:marTop w:val="0"/>
      <w:marBottom w:val="0"/>
      <w:divBdr>
        <w:top w:val="none" w:sz="0" w:space="0" w:color="auto"/>
        <w:left w:val="none" w:sz="0" w:space="0" w:color="auto"/>
        <w:bottom w:val="none" w:sz="0" w:space="0" w:color="auto"/>
        <w:right w:val="none" w:sz="0" w:space="0" w:color="auto"/>
      </w:divBdr>
      <w:divsChild>
        <w:div w:id="146827961">
          <w:marLeft w:val="0"/>
          <w:marRight w:val="0"/>
          <w:marTop w:val="0"/>
          <w:marBottom w:val="0"/>
          <w:divBdr>
            <w:top w:val="none" w:sz="0" w:space="0" w:color="auto"/>
            <w:left w:val="none" w:sz="0" w:space="0" w:color="auto"/>
            <w:bottom w:val="none" w:sz="0" w:space="0" w:color="auto"/>
            <w:right w:val="none" w:sz="0" w:space="0" w:color="auto"/>
          </w:divBdr>
        </w:div>
      </w:divsChild>
    </w:div>
    <w:div w:id="1622957843">
      <w:bodyDiv w:val="1"/>
      <w:marLeft w:val="0"/>
      <w:marRight w:val="0"/>
      <w:marTop w:val="0"/>
      <w:marBottom w:val="0"/>
      <w:divBdr>
        <w:top w:val="none" w:sz="0" w:space="0" w:color="auto"/>
        <w:left w:val="none" w:sz="0" w:space="0" w:color="auto"/>
        <w:bottom w:val="none" w:sz="0" w:space="0" w:color="auto"/>
        <w:right w:val="none" w:sz="0" w:space="0" w:color="auto"/>
      </w:divBdr>
    </w:div>
    <w:div w:id="1676111110">
      <w:bodyDiv w:val="1"/>
      <w:marLeft w:val="0"/>
      <w:marRight w:val="0"/>
      <w:marTop w:val="0"/>
      <w:marBottom w:val="0"/>
      <w:divBdr>
        <w:top w:val="none" w:sz="0" w:space="0" w:color="auto"/>
        <w:left w:val="none" w:sz="0" w:space="0" w:color="auto"/>
        <w:bottom w:val="none" w:sz="0" w:space="0" w:color="auto"/>
        <w:right w:val="none" w:sz="0" w:space="0" w:color="auto"/>
      </w:divBdr>
    </w:div>
    <w:div w:id="1815443729">
      <w:bodyDiv w:val="1"/>
      <w:marLeft w:val="0"/>
      <w:marRight w:val="0"/>
      <w:marTop w:val="0"/>
      <w:marBottom w:val="0"/>
      <w:divBdr>
        <w:top w:val="none" w:sz="0" w:space="0" w:color="auto"/>
        <w:left w:val="none" w:sz="0" w:space="0" w:color="auto"/>
        <w:bottom w:val="none" w:sz="0" w:space="0" w:color="auto"/>
        <w:right w:val="none" w:sz="0" w:space="0" w:color="auto"/>
      </w:divBdr>
    </w:div>
    <w:div w:id="1867716608">
      <w:bodyDiv w:val="1"/>
      <w:marLeft w:val="0"/>
      <w:marRight w:val="0"/>
      <w:marTop w:val="0"/>
      <w:marBottom w:val="0"/>
      <w:divBdr>
        <w:top w:val="none" w:sz="0" w:space="0" w:color="auto"/>
        <w:left w:val="none" w:sz="0" w:space="0" w:color="auto"/>
        <w:bottom w:val="none" w:sz="0" w:space="0" w:color="auto"/>
        <w:right w:val="none" w:sz="0" w:space="0" w:color="auto"/>
      </w:divBdr>
    </w:div>
    <w:div w:id="1868640070">
      <w:bodyDiv w:val="1"/>
      <w:marLeft w:val="0"/>
      <w:marRight w:val="0"/>
      <w:marTop w:val="0"/>
      <w:marBottom w:val="0"/>
      <w:divBdr>
        <w:top w:val="none" w:sz="0" w:space="0" w:color="auto"/>
        <w:left w:val="none" w:sz="0" w:space="0" w:color="auto"/>
        <w:bottom w:val="none" w:sz="0" w:space="0" w:color="auto"/>
        <w:right w:val="none" w:sz="0" w:space="0" w:color="auto"/>
      </w:divBdr>
    </w:div>
    <w:div w:id="1891647171">
      <w:bodyDiv w:val="1"/>
      <w:marLeft w:val="0"/>
      <w:marRight w:val="0"/>
      <w:marTop w:val="0"/>
      <w:marBottom w:val="0"/>
      <w:divBdr>
        <w:top w:val="none" w:sz="0" w:space="0" w:color="auto"/>
        <w:left w:val="none" w:sz="0" w:space="0" w:color="auto"/>
        <w:bottom w:val="none" w:sz="0" w:space="0" w:color="auto"/>
        <w:right w:val="none" w:sz="0" w:space="0" w:color="auto"/>
      </w:divBdr>
    </w:div>
    <w:div w:id="1920629306">
      <w:bodyDiv w:val="1"/>
      <w:marLeft w:val="0"/>
      <w:marRight w:val="0"/>
      <w:marTop w:val="0"/>
      <w:marBottom w:val="0"/>
      <w:divBdr>
        <w:top w:val="none" w:sz="0" w:space="0" w:color="auto"/>
        <w:left w:val="none" w:sz="0" w:space="0" w:color="auto"/>
        <w:bottom w:val="none" w:sz="0" w:space="0" w:color="auto"/>
        <w:right w:val="none" w:sz="0" w:space="0" w:color="auto"/>
      </w:divBdr>
    </w:div>
    <w:div w:id="2018457086">
      <w:bodyDiv w:val="1"/>
      <w:marLeft w:val="0"/>
      <w:marRight w:val="0"/>
      <w:marTop w:val="0"/>
      <w:marBottom w:val="0"/>
      <w:divBdr>
        <w:top w:val="none" w:sz="0" w:space="0" w:color="auto"/>
        <w:left w:val="none" w:sz="0" w:space="0" w:color="auto"/>
        <w:bottom w:val="none" w:sz="0" w:space="0" w:color="auto"/>
        <w:right w:val="none" w:sz="0" w:space="0" w:color="auto"/>
      </w:divBdr>
    </w:div>
    <w:div w:id="2045865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7.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eader" Target="header11.xml"/><Relationship Id="rId35" Type="http://schemas.openxmlformats.org/officeDocument/2006/relationships/theme" Target="theme/theme1.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5FA8CB-05B4-4427-945F-67719D7F55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BDA9C7D-A350-4DC3-8F0C-6B5A79EC3819}">
  <ds:schemaRefs>
    <ds:schemaRef ds:uri="http://schemas.openxmlformats.org/officeDocument/2006/bibliography"/>
  </ds:schemaRefs>
</ds:datastoreItem>
</file>

<file path=customXml/itemProps4.xml><?xml version="1.0" encoding="utf-8"?>
<ds:datastoreItem xmlns:ds="http://schemas.openxmlformats.org/officeDocument/2006/customXml" ds:itemID="{E9916163-7F1B-41B4-99A7-91F526C6C51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2385</Words>
  <Characters>13599</Characters>
  <Application>Microsoft Office Word</Application>
  <DocSecurity>0</DocSecurity>
  <Lines>113</Lines>
  <Paragraphs>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vt:lpstr>
      <vt:lpstr>IALA Guideline 1115</vt:lpstr>
    </vt:vector>
  </TitlesOfParts>
  <Manager>IALA</Manager>
  <Company>IALA</Company>
  <LinksUpToDate>false</LinksUpToDate>
  <CharactersWithSpaces>15953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Michael Hadley</dc:creator>
  <cp:keywords/>
  <dc:description/>
  <cp:lastModifiedBy>Kevin Gregory</cp:lastModifiedBy>
  <cp:revision>2</cp:revision>
  <cp:lastPrinted>2020-11-25T08:30:00Z</cp:lastPrinted>
  <dcterms:created xsi:type="dcterms:W3CDTF">2022-01-21T11:13:00Z</dcterms:created>
  <dcterms:modified xsi:type="dcterms:W3CDTF">2022-01-21T11:13:00Z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ies>
</file>